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3A35FCC9" w:rsidR="003562BC" w:rsidRPr="00487592" w:rsidRDefault="00DA06FB" w:rsidP="003562BC">
      <w:pPr>
        <w:pStyle w:val="NormalWeb"/>
        <w:spacing w:after="0" w:afterAutospacing="0"/>
        <w:jc w:val="center"/>
        <w:rPr>
          <w:b/>
          <w:bCs/>
          <w:sz w:val="36"/>
          <w:szCs w:val="32"/>
        </w:rPr>
      </w:pPr>
      <w:bookmarkStart w:id="0" w:name="_GoBack"/>
      <w:bookmarkEnd w:id="0"/>
      <w:r>
        <w:rPr>
          <w:b/>
          <w:bCs/>
          <w:sz w:val="36"/>
          <w:szCs w:val="32"/>
        </w:rPr>
        <w:t xml:space="preserve">MCCF EDI </w:t>
      </w:r>
      <w:r w:rsidR="00915D82" w:rsidRPr="00487592">
        <w:rPr>
          <w:b/>
          <w:bCs/>
          <w:sz w:val="36"/>
          <w:szCs w:val="32"/>
        </w:rPr>
        <w:t>TAS</w:t>
      </w:r>
      <w:r w:rsidR="00B61BB7">
        <w:rPr>
          <w:b/>
          <w:bCs/>
          <w:sz w:val="36"/>
          <w:szCs w:val="32"/>
        </w:rPr>
        <w:t xml:space="preserve"> </w:t>
      </w:r>
      <w:r w:rsidR="00915D82" w:rsidRPr="00487592">
        <w:rPr>
          <w:b/>
          <w:bCs/>
          <w:sz w:val="36"/>
          <w:szCs w:val="32"/>
        </w:rPr>
        <w:t>US</w:t>
      </w:r>
      <w:r w:rsidR="001A03A2">
        <w:rPr>
          <w:b/>
          <w:bCs/>
          <w:sz w:val="36"/>
          <w:szCs w:val="32"/>
        </w:rPr>
        <w:t>1</w:t>
      </w:r>
      <w:r w:rsidR="002114B7">
        <w:rPr>
          <w:b/>
          <w:bCs/>
          <w:sz w:val="36"/>
          <w:szCs w:val="32"/>
        </w:rPr>
        <w:t>1</w:t>
      </w:r>
      <w:r w:rsidR="001A03A2">
        <w:rPr>
          <w:b/>
          <w:bCs/>
          <w:sz w:val="36"/>
          <w:szCs w:val="32"/>
        </w:rPr>
        <w:t>0</w:t>
      </w:r>
      <w:r w:rsidR="008F64A4">
        <w:rPr>
          <w:b/>
          <w:bCs/>
          <w:sz w:val="36"/>
          <w:szCs w:val="32"/>
        </w:rPr>
        <w:t>9</w:t>
      </w:r>
      <w:r w:rsidR="00B61BB7">
        <w:rPr>
          <w:b/>
          <w:bCs/>
          <w:sz w:val="36"/>
          <w:szCs w:val="32"/>
        </w:rPr>
        <w:t xml:space="preserve"> </w:t>
      </w:r>
      <w:r>
        <w:rPr>
          <w:b/>
          <w:bCs/>
          <w:sz w:val="36"/>
          <w:szCs w:val="32"/>
        </w:rPr>
        <w:t xml:space="preserve">SDD </w:t>
      </w:r>
    </w:p>
    <w:p w14:paraId="38E7E88B" w14:textId="77777777" w:rsidR="003562BC" w:rsidRPr="00487592" w:rsidRDefault="003562BC" w:rsidP="003562BC">
      <w:pPr>
        <w:pStyle w:val="Title2"/>
        <w:rPr>
          <w:rFonts w:ascii="Times New Roman" w:hAnsi="Times New Roman" w:cs="Times New Roman"/>
          <w:sz w:val="36"/>
        </w:rPr>
      </w:pPr>
      <w:r w:rsidRPr="00487592">
        <w:rPr>
          <w:rFonts w:ascii="Times New Roman" w:hAnsi="Times New Roman" w:cs="Times New Roman"/>
          <w:sz w:val="36"/>
        </w:rPr>
        <w:t>System Design Document</w:t>
      </w:r>
    </w:p>
    <w:p w14:paraId="33D1010D" w14:textId="4DB55969" w:rsidR="003562BC" w:rsidRPr="00487592" w:rsidRDefault="00915D82" w:rsidP="003562BC">
      <w:pPr>
        <w:pStyle w:val="Title"/>
        <w:rPr>
          <w:rFonts w:ascii="Times New Roman" w:hAnsi="Times New Roman" w:cs="Times New Roman"/>
        </w:rPr>
      </w:pPr>
      <w:r w:rsidRPr="00487592">
        <w:rPr>
          <w:rFonts w:ascii="Times New Roman" w:hAnsi="Times New Roman" w:cs="Times New Roman"/>
        </w:rPr>
        <w:t>IB*2.0*</w:t>
      </w:r>
      <w:r w:rsidR="00B90DFC">
        <w:rPr>
          <w:rFonts w:ascii="Times New Roman" w:hAnsi="Times New Roman" w:cs="Times New Roman"/>
        </w:rPr>
        <w:t>592</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487592" w:rsidRDefault="003562BC" w:rsidP="003562BC">
      <w:pPr>
        <w:pStyle w:val="Title"/>
        <w:rPr>
          <w:rFonts w:ascii="Times New Roman" w:hAnsi="Times New Roman" w:cs="Times New Roman"/>
          <w:sz w:val="28"/>
          <w:szCs w:val="28"/>
        </w:rPr>
      </w:pPr>
      <w:r w:rsidRPr="00487592">
        <w:rPr>
          <w:rFonts w:ascii="Times New Roman" w:hAnsi="Times New Roman" w:cs="Times New Roman"/>
          <w:sz w:val="28"/>
          <w:szCs w:val="28"/>
        </w:rPr>
        <w:t>Department of Veterans Affairs</w:t>
      </w:r>
    </w:p>
    <w:p w14:paraId="46A663BC" w14:textId="7F65FBBE" w:rsidR="003562BC" w:rsidRPr="00487592" w:rsidRDefault="00B90DFC" w:rsidP="003562BC">
      <w:pPr>
        <w:pStyle w:val="InstructionalTextTitle2"/>
        <w:rPr>
          <w:b/>
          <w:i w:val="0"/>
          <w:color w:val="auto"/>
          <w:sz w:val="28"/>
          <w:szCs w:val="28"/>
        </w:rPr>
      </w:pPr>
      <w:r>
        <w:rPr>
          <w:b/>
          <w:i w:val="0"/>
          <w:color w:val="auto"/>
          <w:sz w:val="28"/>
          <w:szCs w:val="28"/>
        </w:rPr>
        <w:t xml:space="preserve">April </w:t>
      </w:r>
      <w:r w:rsidR="00671D9F">
        <w:rPr>
          <w:b/>
          <w:i w:val="0"/>
          <w:color w:val="auto"/>
          <w:sz w:val="28"/>
          <w:szCs w:val="28"/>
        </w:rPr>
        <w:t>2017</w:t>
      </w:r>
    </w:p>
    <w:p w14:paraId="419F3F26" w14:textId="36DDFE87" w:rsidR="003562BC" w:rsidRPr="00487592" w:rsidRDefault="003562BC" w:rsidP="003562BC">
      <w:pPr>
        <w:pStyle w:val="Title2"/>
        <w:rPr>
          <w:rFonts w:ascii="Times New Roman" w:hAnsi="Times New Roman" w:cs="Times New Roman"/>
          <w:szCs w:val="28"/>
        </w:rPr>
        <w:sectPr w:rsidR="003562BC" w:rsidRPr="00487592" w:rsidSect="00BB15C3">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487592">
        <w:rPr>
          <w:rFonts w:ascii="Times New Roman" w:hAnsi="Times New Roman" w:cs="Times New Roman"/>
          <w:szCs w:val="28"/>
        </w:rPr>
        <w:t xml:space="preserve">Version </w:t>
      </w:r>
      <w:r w:rsidR="001F6F18" w:rsidRPr="00487592">
        <w:rPr>
          <w:rFonts w:ascii="Times New Roman" w:hAnsi="Times New Roman" w:cs="Times New Roman"/>
          <w:szCs w:val="28"/>
        </w:rPr>
        <w:t>1.0</w:t>
      </w:r>
    </w:p>
    <w:p w14:paraId="7300E206" w14:textId="71CB7BA9"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8F64A4">
        <w:rPr>
          <w:rFonts w:ascii="Times New Roman" w:hAnsi="Times New Roman" w:cs="Times New Roman"/>
        </w:rPr>
        <w:t xml:space="preserve"> US1109</w:t>
      </w:r>
    </w:p>
    <w:p w14:paraId="39D5DE82" w14:textId="512A8C5F" w:rsidR="00915D82" w:rsidRPr="00B81ED4" w:rsidRDefault="00915D82" w:rsidP="00915D82">
      <w:pPr>
        <w:pStyle w:val="TopInfo"/>
      </w:pPr>
      <w:r w:rsidRPr="008F7700">
        <w:rPr>
          <w:b/>
        </w:rPr>
        <w:t>User Story Name:</w:t>
      </w:r>
      <w:r>
        <w:t xml:space="preserve"> </w:t>
      </w:r>
      <w:r w:rsidR="009F29FB">
        <w:rPr>
          <w:rFonts w:ascii="Times New Roman" w:hAnsi="Times New Roman" w:cs="Times New Roman"/>
        </w:rPr>
        <w:t xml:space="preserve">Create Dental Form / Update </w:t>
      </w:r>
      <w:proofErr w:type="spellStart"/>
      <w:r w:rsidR="009F29FB">
        <w:rPr>
          <w:rFonts w:ascii="Times New Roman" w:hAnsi="Times New Roman" w:cs="Times New Roman"/>
        </w:rPr>
        <w:t>Autobiller</w:t>
      </w:r>
      <w:proofErr w:type="spellEnd"/>
    </w:p>
    <w:p w14:paraId="5CC5F9B7" w14:textId="317EAB6E" w:rsidR="00915D82" w:rsidRPr="00B81ED4" w:rsidRDefault="00915D82" w:rsidP="00915D82">
      <w:pPr>
        <w:pStyle w:val="TopInfo"/>
      </w:pPr>
      <w:r>
        <w:rPr>
          <w:b/>
        </w:rPr>
        <w:t>Product Backlog ID</w:t>
      </w:r>
      <w:r w:rsidRPr="008F7700">
        <w:rPr>
          <w:b/>
        </w:rPr>
        <w:t>:</w:t>
      </w:r>
      <w:r>
        <w:t xml:space="preserve"> </w:t>
      </w:r>
      <w:proofErr w:type="gramStart"/>
      <w:r w:rsidR="00B656CD">
        <w:rPr>
          <w:rFonts w:ascii="Times New Roman" w:hAnsi="Times New Roman" w:cs="Times New Roman"/>
        </w:rPr>
        <w:t>n/a</w:t>
      </w:r>
      <w:proofErr w:type="gramEnd"/>
    </w:p>
    <w:p w14:paraId="58711196" w14:textId="16A06B81" w:rsidR="00915D82" w:rsidRPr="00B81ED4" w:rsidRDefault="00915D82" w:rsidP="00915D82">
      <w:pPr>
        <w:pStyle w:val="TopInfo"/>
      </w:pPr>
      <w:r>
        <w:rPr>
          <w:b/>
        </w:rPr>
        <w:t>Rally ID</w:t>
      </w:r>
      <w:r w:rsidRPr="008F7700">
        <w:rPr>
          <w:b/>
        </w:rPr>
        <w:t>:</w:t>
      </w:r>
      <w:r>
        <w:t xml:space="preserve"> </w:t>
      </w:r>
      <w:r>
        <w:rPr>
          <w:rFonts w:ascii="Times New Roman" w:hAnsi="Times New Roman" w:cs="Times New Roman"/>
        </w:rPr>
        <w:t>US-</w:t>
      </w:r>
      <w:r w:rsidR="00844514">
        <w:rPr>
          <w:rFonts w:ascii="Times New Roman" w:hAnsi="Times New Roman" w:cs="Times New Roman"/>
        </w:rPr>
        <w:t>1109</w:t>
      </w:r>
    </w:p>
    <w:p w14:paraId="4DB44B1E" w14:textId="7A99F01C" w:rsidR="00671D9F" w:rsidRDefault="00671D9F" w:rsidP="00671D9F">
      <w:pPr>
        <w:pStyle w:val="Heading1"/>
      </w:pPr>
      <w:r>
        <w:t>Design/Assumption</w:t>
      </w:r>
      <w:r w:rsidR="001178A7">
        <w:t>s</w:t>
      </w:r>
      <w:r>
        <w:t>:</w:t>
      </w:r>
    </w:p>
    <w:p w14:paraId="16432189" w14:textId="73CAB7BD" w:rsidR="00671D9F" w:rsidRDefault="00671D9F" w:rsidP="00671D9F">
      <w:pPr>
        <w:pStyle w:val="BodyText"/>
        <w:rPr>
          <w:rFonts w:ascii="Times New Roman" w:eastAsiaTheme="minorHAnsi" w:hAnsi="Times New Roman"/>
        </w:rPr>
      </w:pPr>
      <w:r>
        <w:rPr>
          <w:rFonts w:ascii="Times New Roman" w:eastAsiaTheme="minorHAnsi" w:hAnsi="Times New Roman"/>
        </w:rPr>
        <w:t>The design for this user story is g</w:t>
      </w:r>
      <w:r w:rsidR="00FD11D8">
        <w:rPr>
          <w:rFonts w:ascii="Times New Roman" w:eastAsiaTheme="minorHAnsi" w:hAnsi="Times New Roman"/>
        </w:rPr>
        <w:t xml:space="preserve">oing on the </w:t>
      </w:r>
      <w:r w:rsidR="001178A7">
        <w:rPr>
          <w:rFonts w:ascii="Times New Roman" w:eastAsiaTheme="minorHAnsi" w:hAnsi="Times New Roman"/>
        </w:rPr>
        <w:t>following assumptions:</w:t>
      </w:r>
    </w:p>
    <w:p w14:paraId="70F1BD1A" w14:textId="3509F6E1" w:rsidR="001178A7" w:rsidRPr="001178A7" w:rsidRDefault="001178A7" w:rsidP="001178A7">
      <w:pPr>
        <w:pStyle w:val="BodyText"/>
        <w:numPr>
          <w:ilvl w:val="0"/>
          <w:numId w:val="24"/>
        </w:numPr>
        <w:rPr>
          <w:rFonts w:ascii="Times New Roman" w:eastAsiaTheme="minorHAnsi" w:hAnsi="Times New Roman"/>
        </w:rPr>
      </w:pPr>
      <w:r w:rsidRPr="001178A7">
        <w:rPr>
          <w:rFonts w:ascii="Times New Roman" w:hAnsi="Times New Roman"/>
          <w:color w:val="000000"/>
        </w:rPr>
        <w:t>The</w:t>
      </w:r>
      <w:r w:rsidR="009F29FB">
        <w:rPr>
          <w:rFonts w:ascii="Times New Roman" w:hAnsi="Times New Roman"/>
          <w:color w:val="000000"/>
        </w:rPr>
        <w:t>re is a way to identify the events in Claims Tracking as being appropriate for dental services.</w:t>
      </w:r>
    </w:p>
    <w:p w14:paraId="64822CB7" w14:textId="0625D59D" w:rsidR="001178A7" w:rsidRPr="009F29FB" w:rsidRDefault="009F29FB" w:rsidP="009F29FB">
      <w:pPr>
        <w:pStyle w:val="BodyText"/>
        <w:numPr>
          <w:ilvl w:val="0"/>
          <w:numId w:val="24"/>
        </w:numPr>
        <w:rPr>
          <w:rFonts w:ascii="Times New Roman" w:eastAsiaTheme="minorHAnsi" w:hAnsi="Times New Roman"/>
        </w:rPr>
      </w:pPr>
      <w:r>
        <w:rPr>
          <w:rFonts w:ascii="Times New Roman" w:hAnsi="Times New Roman"/>
          <w:color w:val="000000"/>
        </w:rPr>
        <w:t xml:space="preserve">The </w:t>
      </w:r>
      <w:proofErr w:type="spellStart"/>
      <w:r>
        <w:rPr>
          <w:rFonts w:ascii="Times New Roman" w:hAnsi="Times New Roman"/>
          <w:color w:val="000000"/>
        </w:rPr>
        <w:t>Autobiller</w:t>
      </w:r>
      <w:proofErr w:type="spellEnd"/>
      <w:r>
        <w:rPr>
          <w:rFonts w:ascii="Times New Roman" w:hAnsi="Times New Roman"/>
          <w:color w:val="000000"/>
        </w:rPr>
        <w:t xml:space="preserve"> will follow the same rules for creating dental claims as it does for other appointment claims.  Example: the patient must have active insurance on the date of service.</w:t>
      </w:r>
    </w:p>
    <w:p w14:paraId="2BDF2F7C" w14:textId="6E784EA0" w:rsidR="00D06375" w:rsidRPr="00671D9F" w:rsidRDefault="00801D3B" w:rsidP="00671D9F">
      <w:pPr>
        <w:pStyle w:val="Heading1"/>
      </w:pPr>
      <w:r>
        <w:t>Resolution</w:t>
      </w:r>
      <w:r w:rsidR="009D1CC6">
        <w:t xml:space="preserve"> Summary</w:t>
      </w:r>
      <w:r w:rsidR="001F6F18">
        <w:t>:</w:t>
      </w:r>
    </w:p>
    <w:p w14:paraId="4AC6ADE6" w14:textId="1E04BF58" w:rsidR="006E2BF6" w:rsidRDefault="009B1D32" w:rsidP="006E2BF6">
      <w:pPr>
        <w:pStyle w:val="BodyText"/>
        <w:rPr>
          <w:rFonts w:ascii="Times New Roman" w:eastAsiaTheme="minorHAnsi" w:hAnsi="Times New Roman"/>
        </w:rPr>
      </w:pPr>
      <w:r>
        <w:rPr>
          <w:rFonts w:ascii="Times New Roman" w:eastAsiaTheme="minorHAnsi" w:hAnsi="Times New Roman"/>
        </w:rPr>
        <w:t>To resolve t</w:t>
      </w:r>
      <w:r w:rsidR="00801D3B">
        <w:rPr>
          <w:rFonts w:ascii="Times New Roman" w:eastAsiaTheme="minorHAnsi" w:hAnsi="Times New Roman"/>
        </w:rPr>
        <w:t>hi</w:t>
      </w:r>
      <w:r w:rsidR="00033C4B">
        <w:rPr>
          <w:rFonts w:ascii="Times New Roman" w:eastAsiaTheme="minorHAnsi" w:hAnsi="Times New Roman"/>
        </w:rPr>
        <w:t xml:space="preserve">s request, the following </w:t>
      </w:r>
      <w:r w:rsidR="00671D9F">
        <w:rPr>
          <w:rFonts w:ascii="Times New Roman" w:eastAsiaTheme="minorHAnsi" w:hAnsi="Times New Roman"/>
        </w:rPr>
        <w:t>bullet items will need to be worked on</w:t>
      </w:r>
      <w:r w:rsidR="008550E8">
        <w:rPr>
          <w:rFonts w:ascii="Times New Roman" w:eastAsiaTheme="minorHAnsi" w:hAnsi="Times New Roman"/>
        </w:rPr>
        <w:t>:</w:t>
      </w:r>
    </w:p>
    <w:p w14:paraId="30B8CAE3" w14:textId="499F34C8" w:rsidR="00580CC6" w:rsidRPr="009F29FB" w:rsidRDefault="009F29FB" w:rsidP="00580CC6">
      <w:pPr>
        <w:pStyle w:val="BodyText"/>
        <w:numPr>
          <w:ilvl w:val="0"/>
          <w:numId w:val="25"/>
        </w:numPr>
        <w:rPr>
          <w:rFonts w:ascii="Times New Roman" w:eastAsiaTheme="minorHAnsi" w:hAnsi="Times New Roman"/>
        </w:rPr>
      </w:pPr>
      <w:r>
        <w:rPr>
          <w:rFonts w:ascii="Times New Roman" w:hAnsi="Times New Roman"/>
          <w:color w:val="000000"/>
        </w:rPr>
        <w:t>Form Type J430D will need to be added to file 353</w:t>
      </w:r>
      <w:r w:rsidR="00C07E62">
        <w:rPr>
          <w:rFonts w:ascii="Times New Roman" w:hAnsi="Times New Roman"/>
          <w:color w:val="000000"/>
        </w:rPr>
        <w:t xml:space="preserve"> BILL FORM TYPE</w:t>
      </w:r>
      <w:r>
        <w:rPr>
          <w:rFonts w:ascii="Times New Roman" w:hAnsi="Times New Roman"/>
          <w:color w:val="000000"/>
        </w:rPr>
        <w:t>.  This is also a requirement for User Story US1108 Enter/Edit Dental Claims.</w:t>
      </w:r>
    </w:p>
    <w:p w14:paraId="553B8279" w14:textId="6EC518C0" w:rsidR="004148E1" w:rsidRDefault="00A10626" w:rsidP="004148E1">
      <w:pPr>
        <w:pStyle w:val="BodyText"/>
        <w:numPr>
          <w:ilvl w:val="0"/>
          <w:numId w:val="25"/>
        </w:numPr>
        <w:rPr>
          <w:rFonts w:ascii="Times New Roman" w:eastAsiaTheme="minorHAnsi" w:hAnsi="Times New Roman"/>
        </w:rPr>
      </w:pPr>
      <w:r>
        <w:rPr>
          <w:rFonts w:ascii="Times New Roman" w:eastAsiaTheme="minorHAnsi" w:hAnsi="Times New Roman"/>
        </w:rPr>
        <w:t xml:space="preserve">There is a Design Assumption that there is a way to identify a dental services entry in Claims Tracking.  The </w:t>
      </w:r>
      <w:proofErr w:type="spellStart"/>
      <w:r>
        <w:rPr>
          <w:rFonts w:ascii="Times New Roman" w:eastAsiaTheme="minorHAnsi" w:hAnsi="Times New Roman"/>
        </w:rPr>
        <w:t>Autobiller</w:t>
      </w:r>
      <w:proofErr w:type="spellEnd"/>
      <w:r>
        <w:rPr>
          <w:rFonts w:ascii="Times New Roman" w:eastAsiaTheme="minorHAnsi" w:hAnsi="Times New Roman"/>
        </w:rPr>
        <w:t xml:space="preserve">, </w:t>
      </w:r>
      <w:r w:rsidR="006D2C44">
        <w:rPr>
          <w:rFonts w:ascii="Times New Roman" w:eastAsiaTheme="minorHAnsi" w:hAnsi="Times New Roman"/>
        </w:rPr>
        <w:t xml:space="preserve">initial </w:t>
      </w:r>
      <w:r>
        <w:rPr>
          <w:rFonts w:ascii="Times New Roman" w:eastAsiaTheme="minorHAnsi" w:hAnsi="Times New Roman"/>
        </w:rPr>
        <w:t>routine IBCD</w:t>
      </w:r>
      <w:r w:rsidR="003E7747">
        <w:rPr>
          <w:rFonts w:ascii="Times New Roman" w:eastAsiaTheme="minorHAnsi" w:hAnsi="Times New Roman"/>
        </w:rPr>
        <w:t>, searches</w:t>
      </w:r>
      <w:r w:rsidR="004148E1">
        <w:rPr>
          <w:rFonts w:ascii="Times New Roman" w:eastAsiaTheme="minorHAnsi" w:hAnsi="Times New Roman"/>
        </w:rPr>
        <w:t xml:space="preserve"> through a cross reference in the 356 file, ‘ATOBIL’, which contains an index to all active billable events that have not already been billed.  The format of the cross reference is ^IBT(356,”ATOBIL”,</w:t>
      </w:r>
      <w:r w:rsidR="00104CA2">
        <w:rPr>
          <w:rFonts w:ascii="Times New Roman" w:eastAsiaTheme="minorHAnsi" w:hAnsi="Times New Roman"/>
        </w:rPr>
        <w:t>P</w:t>
      </w:r>
      <w:r w:rsidR="004148E1">
        <w:rPr>
          <w:rFonts w:ascii="Times New Roman" w:eastAsiaTheme="minorHAnsi" w:hAnsi="Times New Roman"/>
        </w:rPr>
        <w:t xml:space="preserve">atient </w:t>
      </w:r>
      <w:r w:rsidR="00104CA2">
        <w:rPr>
          <w:rFonts w:ascii="Times New Roman" w:eastAsiaTheme="minorHAnsi" w:hAnsi="Times New Roman"/>
        </w:rPr>
        <w:t>IEN</w:t>
      </w:r>
      <w:r w:rsidR="004148E1">
        <w:rPr>
          <w:rFonts w:ascii="Times New Roman" w:eastAsiaTheme="minorHAnsi" w:hAnsi="Times New Roman"/>
        </w:rPr>
        <w:t>, Event Type (pointer to file 356.6), Earliest Auto Bill Date,  Claims Tracking IEN). Once the Claims Tracking IEN (DA) is obtained, the fourth (4) data field of the Claims Tracking Entry can be obtained, which is the pointer to the Out Patient Encounter, File 409.68.  Field</w:t>
      </w:r>
      <w:r w:rsidR="007D20DA">
        <w:rPr>
          <w:rFonts w:ascii="Times New Roman" w:eastAsiaTheme="minorHAnsi" w:hAnsi="Times New Roman"/>
        </w:rPr>
        <w:t xml:space="preserve"> .1 APPOINTMENT TYPE is a pointer to file 409.1 APPOINTMENT TYPE FILE.  Entry #2 in this file is for CLASS II DENTAL appointments.</w:t>
      </w:r>
    </w:p>
    <w:p w14:paraId="63E586D4" w14:textId="17928AD1" w:rsidR="007D20DA" w:rsidRDefault="007D20DA" w:rsidP="004148E1">
      <w:pPr>
        <w:pStyle w:val="BodyText"/>
        <w:numPr>
          <w:ilvl w:val="0"/>
          <w:numId w:val="25"/>
        </w:numPr>
        <w:rPr>
          <w:rFonts w:ascii="Times New Roman" w:eastAsiaTheme="minorHAnsi" w:hAnsi="Times New Roman"/>
        </w:rPr>
      </w:pPr>
      <w:r>
        <w:rPr>
          <w:rFonts w:ascii="Times New Roman" w:eastAsiaTheme="minorHAnsi" w:hAnsi="Times New Roman"/>
        </w:rPr>
        <w:t>In routine IBCD</w:t>
      </w:r>
      <w:r w:rsidR="00CC2E23">
        <w:rPr>
          <w:rFonts w:ascii="Times New Roman" w:eastAsiaTheme="minorHAnsi" w:hAnsi="Times New Roman"/>
        </w:rPr>
        <w:t>2</w:t>
      </w:r>
      <w:r>
        <w:rPr>
          <w:rFonts w:ascii="Times New Roman" w:eastAsiaTheme="minorHAnsi" w:hAnsi="Times New Roman"/>
        </w:rPr>
        <w:t xml:space="preserve"> at label OUTP</w:t>
      </w:r>
      <w:r w:rsidR="00CC2E23">
        <w:rPr>
          <w:rFonts w:ascii="Times New Roman" w:eastAsiaTheme="minorHAnsi" w:hAnsi="Times New Roman"/>
        </w:rPr>
        <w:t>T</w:t>
      </w:r>
      <w:r>
        <w:rPr>
          <w:rFonts w:ascii="Times New Roman" w:eastAsiaTheme="minorHAnsi" w:hAnsi="Times New Roman"/>
        </w:rPr>
        <w:t xml:space="preserve">, execution of this code is for Outpatient claims.  The setting of a DENTAL variable flag would be </w:t>
      </w:r>
      <w:r w:rsidR="00AF0DF9">
        <w:rPr>
          <w:rFonts w:ascii="Times New Roman" w:eastAsiaTheme="minorHAnsi" w:hAnsi="Times New Roman"/>
        </w:rPr>
        <w:t>done</w:t>
      </w:r>
      <w:r>
        <w:rPr>
          <w:rFonts w:ascii="Times New Roman" w:eastAsiaTheme="minorHAnsi" w:hAnsi="Times New Roman"/>
        </w:rPr>
        <w:t xml:space="preserve"> here using the logic from resolution 2 above.  Once execution gets to this section of routine IBCD</w:t>
      </w:r>
      <w:r w:rsidR="008E39B9">
        <w:rPr>
          <w:rFonts w:ascii="Times New Roman" w:eastAsiaTheme="minorHAnsi" w:hAnsi="Times New Roman"/>
        </w:rPr>
        <w:t>2</w:t>
      </w:r>
      <w:r>
        <w:rPr>
          <w:rFonts w:ascii="Times New Roman" w:eastAsiaTheme="minorHAnsi" w:hAnsi="Times New Roman"/>
        </w:rPr>
        <w:t>, assumption #2 has been confirmed, in that routine IBCD checks for valid active insurance on the date of service.</w:t>
      </w:r>
      <w:r w:rsidR="00B90DFC">
        <w:rPr>
          <w:rFonts w:ascii="Times New Roman" w:eastAsiaTheme="minorHAnsi" w:hAnsi="Times New Roman"/>
        </w:rPr>
        <w:t xml:space="preserve">  In addition, for identified Dental Claims, the auto-biller will be modified to look at the plan coverage </w:t>
      </w:r>
      <w:r w:rsidR="00D53E7B">
        <w:rPr>
          <w:rFonts w:ascii="Times New Roman" w:eastAsiaTheme="minorHAnsi" w:hAnsi="Times New Roman"/>
        </w:rPr>
        <w:t xml:space="preserve">level </w:t>
      </w:r>
      <w:r w:rsidR="000B4A18">
        <w:rPr>
          <w:rFonts w:ascii="Times New Roman" w:eastAsiaTheme="minorHAnsi" w:hAnsi="Times New Roman"/>
        </w:rPr>
        <w:t xml:space="preserve">limitations (file 355.32 PLAN COVERAGE </w:t>
      </w:r>
      <w:r w:rsidR="002A495A">
        <w:rPr>
          <w:rFonts w:ascii="Times New Roman" w:eastAsiaTheme="minorHAnsi" w:hAnsi="Times New Roman"/>
        </w:rPr>
        <w:t>LIMITATIONS) and</w:t>
      </w:r>
      <w:r w:rsidR="00B90DFC">
        <w:rPr>
          <w:rFonts w:ascii="Times New Roman" w:eastAsiaTheme="minorHAnsi" w:hAnsi="Times New Roman"/>
        </w:rPr>
        <w:t xml:space="preserve"> create claims for Dental if the coverage level is anything but ‘NO’.</w:t>
      </w:r>
    </w:p>
    <w:p w14:paraId="0C4CE6F4" w14:textId="0BC84219" w:rsidR="00E13A54" w:rsidRDefault="00933D78" w:rsidP="006E2BF6">
      <w:pPr>
        <w:pStyle w:val="BodyText"/>
        <w:numPr>
          <w:ilvl w:val="0"/>
          <w:numId w:val="25"/>
        </w:numPr>
        <w:rPr>
          <w:rFonts w:ascii="Times New Roman" w:eastAsiaTheme="minorHAnsi" w:hAnsi="Times New Roman"/>
        </w:rPr>
      </w:pPr>
      <w:r>
        <w:rPr>
          <w:rFonts w:ascii="Times New Roman" w:eastAsiaTheme="minorHAnsi" w:hAnsi="Times New Roman"/>
        </w:rPr>
        <w:t>Routine IBCU82 at line EVNTCHK+37 needs to be modified to allow for the processing of a Dental Claim with a Clinic Stop Code indicating it contains a Dental stop code.</w:t>
      </w:r>
    </w:p>
    <w:p w14:paraId="0E307A45" w14:textId="6BE42035" w:rsidR="00C70B60" w:rsidRDefault="00C70B60" w:rsidP="006E2BF6">
      <w:pPr>
        <w:pStyle w:val="BodyText"/>
        <w:numPr>
          <w:ilvl w:val="0"/>
          <w:numId w:val="25"/>
        </w:numPr>
        <w:rPr>
          <w:rFonts w:ascii="Times New Roman" w:eastAsiaTheme="minorHAnsi" w:hAnsi="Times New Roman"/>
        </w:rPr>
      </w:pPr>
      <w:r>
        <w:rPr>
          <w:rFonts w:ascii="Times New Roman" w:eastAsiaTheme="minorHAnsi" w:hAnsi="Times New Roman"/>
        </w:rPr>
        <w:t>IBCD</w:t>
      </w:r>
      <w:r w:rsidR="006D2C44">
        <w:rPr>
          <w:rFonts w:ascii="Times New Roman" w:eastAsiaTheme="minorHAnsi" w:hAnsi="Times New Roman"/>
        </w:rPr>
        <w:t>3</w:t>
      </w:r>
      <w:r>
        <w:rPr>
          <w:rFonts w:ascii="Times New Roman" w:eastAsiaTheme="minorHAnsi" w:hAnsi="Times New Roman"/>
        </w:rPr>
        <w:t xml:space="preserve"> routine will be modified accordingly to file any Dental claim specific fields that are necessary.  These fields will be identified in User Story 1108</w:t>
      </w:r>
      <w:r w:rsidR="002A495A">
        <w:rPr>
          <w:rFonts w:ascii="Times New Roman" w:eastAsiaTheme="minorHAnsi" w:hAnsi="Times New Roman"/>
        </w:rPr>
        <w:t>.</w:t>
      </w:r>
    </w:p>
    <w:p w14:paraId="0853A0F2" w14:textId="49675C30" w:rsidR="001A7960" w:rsidRDefault="001A7960" w:rsidP="001A7960">
      <w:pPr>
        <w:pStyle w:val="Heading1"/>
      </w:pPr>
      <w:r>
        <w:lastRenderedPageBreak/>
        <w:t>Design Constraints:</w:t>
      </w:r>
    </w:p>
    <w:p w14:paraId="1A70113E" w14:textId="77777777" w:rsidR="00C3615C" w:rsidRPr="00C3615C" w:rsidRDefault="001A7960" w:rsidP="001A7960">
      <w:pPr>
        <w:pStyle w:val="BodyText"/>
        <w:numPr>
          <w:ilvl w:val="0"/>
          <w:numId w:val="19"/>
        </w:numPr>
      </w:pPr>
      <w:r>
        <w:rPr>
          <w:rFonts w:ascii="Times New Roman" w:eastAsiaTheme="minorHAnsi" w:hAnsi="Times New Roman"/>
        </w:rPr>
        <w:t xml:space="preserve">This SDD is dependent upon </w:t>
      </w:r>
      <w:r w:rsidR="00C3615C">
        <w:rPr>
          <w:rFonts w:ascii="Times New Roman" w:eastAsiaTheme="minorHAnsi" w:hAnsi="Times New Roman"/>
        </w:rPr>
        <w:t>the following User Stories:</w:t>
      </w:r>
    </w:p>
    <w:p w14:paraId="4F59A648" w14:textId="77777777" w:rsidR="00C3615C" w:rsidRPr="00C3615C" w:rsidRDefault="001A7960" w:rsidP="00C3615C">
      <w:pPr>
        <w:pStyle w:val="BodyText"/>
        <w:numPr>
          <w:ilvl w:val="0"/>
          <w:numId w:val="29"/>
        </w:numPr>
      </w:pPr>
      <w:r>
        <w:rPr>
          <w:rFonts w:ascii="Times New Roman" w:eastAsiaTheme="minorHAnsi" w:hAnsi="Times New Roman"/>
        </w:rPr>
        <w:t>US13</w:t>
      </w:r>
      <w:r w:rsidR="00C3615C">
        <w:rPr>
          <w:rFonts w:ascii="Times New Roman" w:eastAsiaTheme="minorHAnsi" w:hAnsi="Times New Roman"/>
        </w:rPr>
        <w:t>1 (Create 837D Transaction)</w:t>
      </w:r>
    </w:p>
    <w:p w14:paraId="0B521B97" w14:textId="4759D39F" w:rsidR="001A7960" w:rsidRPr="00C3615C" w:rsidRDefault="001A7960" w:rsidP="00C3615C">
      <w:pPr>
        <w:pStyle w:val="BodyText"/>
        <w:numPr>
          <w:ilvl w:val="0"/>
          <w:numId w:val="29"/>
        </w:numPr>
      </w:pPr>
      <w:r>
        <w:rPr>
          <w:rFonts w:ascii="Times New Roman" w:eastAsiaTheme="minorHAnsi" w:hAnsi="Times New Roman"/>
        </w:rPr>
        <w:t>US110</w:t>
      </w:r>
      <w:r w:rsidR="006D2C44">
        <w:rPr>
          <w:rFonts w:ascii="Times New Roman" w:eastAsiaTheme="minorHAnsi" w:hAnsi="Times New Roman"/>
        </w:rPr>
        <w:t>8</w:t>
      </w:r>
      <w:r>
        <w:rPr>
          <w:rFonts w:ascii="Times New Roman" w:eastAsiaTheme="minorHAnsi" w:hAnsi="Times New Roman"/>
        </w:rPr>
        <w:t xml:space="preserve"> (</w:t>
      </w:r>
      <w:r w:rsidR="006D2C44">
        <w:rPr>
          <w:rFonts w:ascii="Times New Roman" w:eastAsiaTheme="minorHAnsi" w:hAnsi="Times New Roman"/>
        </w:rPr>
        <w:t xml:space="preserve">Enter/Edit </w:t>
      </w:r>
      <w:r>
        <w:rPr>
          <w:rFonts w:ascii="Times New Roman" w:eastAsiaTheme="minorHAnsi" w:hAnsi="Times New Roman"/>
        </w:rPr>
        <w:t xml:space="preserve">Dental </w:t>
      </w:r>
      <w:r w:rsidR="006D2C44">
        <w:rPr>
          <w:rFonts w:ascii="Times New Roman" w:eastAsiaTheme="minorHAnsi" w:hAnsi="Times New Roman"/>
        </w:rPr>
        <w:t>Claims</w:t>
      </w:r>
      <w:r>
        <w:rPr>
          <w:rFonts w:ascii="Times New Roman" w:eastAsiaTheme="minorHAnsi" w:hAnsi="Times New Roman"/>
        </w:rPr>
        <w:t>)</w:t>
      </w:r>
    </w:p>
    <w:p w14:paraId="4AF5606E" w14:textId="0746C834" w:rsidR="00C3615C" w:rsidRPr="00C3615C" w:rsidRDefault="00C3615C" w:rsidP="00C3615C">
      <w:pPr>
        <w:pStyle w:val="BodyText"/>
        <w:numPr>
          <w:ilvl w:val="0"/>
          <w:numId w:val="19"/>
        </w:numPr>
      </w:pPr>
      <w:r>
        <w:rPr>
          <w:rFonts w:ascii="Times New Roman" w:eastAsiaTheme="minorHAnsi" w:hAnsi="Times New Roman"/>
        </w:rPr>
        <w:t>IOC Sites must provide Dental Services to their billable Veterans.</w:t>
      </w:r>
    </w:p>
    <w:p w14:paraId="67F921C1" w14:textId="77777777" w:rsidR="001A7960" w:rsidRDefault="001A7960" w:rsidP="001A7960">
      <w:pPr>
        <w:pStyle w:val="Heading1"/>
      </w:pPr>
      <w:r>
        <w:t>Detailed Design:</w:t>
      </w:r>
    </w:p>
    <w:p w14:paraId="69AF9B45" w14:textId="674D2617" w:rsidR="00AD357A" w:rsidRPr="00730C4E" w:rsidRDefault="00C3615C" w:rsidP="0032681B">
      <w:pPr>
        <w:pStyle w:val="BodyText"/>
        <w:numPr>
          <w:ilvl w:val="0"/>
          <w:numId w:val="28"/>
        </w:numPr>
        <w:rPr>
          <w:rFonts w:ascii="Times New Roman" w:hAnsi="Times New Roman"/>
        </w:rPr>
      </w:pPr>
      <w:r w:rsidRPr="002A495A">
        <w:rPr>
          <w:rFonts w:ascii="Times New Roman" w:eastAsiaTheme="minorHAnsi" w:hAnsi="Times New Roman"/>
        </w:rPr>
        <w:t>Create a new Form Type “J430D”</w:t>
      </w:r>
      <w:r w:rsidR="00AD357A" w:rsidRPr="002A495A">
        <w:rPr>
          <w:rFonts w:ascii="Times New Roman" w:eastAsiaTheme="minorHAnsi" w:hAnsi="Times New Roman"/>
        </w:rPr>
        <w:t xml:space="preserve"> in Bill Form Type file #353</w:t>
      </w:r>
      <w:r w:rsidR="007F5A58" w:rsidRPr="002A495A">
        <w:rPr>
          <w:rFonts w:ascii="Times New Roman" w:eastAsiaTheme="minorHAnsi" w:hAnsi="Times New Roman"/>
        </w:rPr>
        <w:t xml:space="preserve"> BILL FORM TYPE</w:t>
      </w:r>
      <w:r w:rsidR="0032681B" w:rsidRPr="002A495A">
        <w:rPr>
          <w:rFonts w:ascii="Times New Roman" w:eastAsiaTheme="minorHAnsi" w:hAnsi="Times New Roman"/>
        </w:rPr>
        <w:t>.</w:t>
      </w:r>
    </w:p>
    <w:p w14:paraId="22F7A653" w14:textId="77777777" w:rsidR="007F5A58" w:rsidRPr="00730C4E" w:rsidRDefault="007F5A58" w:rsidP="007F5A58">
      <w:pPr>
        <w:pStyle w:val="BodyText"/>
        <w:ind w:left="720"/>
        <w:rPr>
          <w:rFonts w:ascii="Times New Roman" w:hAnsi="Times New Roman"/>
        </w:rPr>
      </w:pPr>
      <w:r w:rsidRPr="00730C4E">
        <w:rPr>
          <w:rFonts w:ascii="Times New Roman" w:hAnsi="Times New Roman"/>
        </w:rPr>
        <w:t>NUMBER: 7                               NAME: J430D</w:t>
      </w:r>
    </w:p>
    <w:p w14:paraId="0388E0A7" w14:textId="40A102FB" w:rsidR="007F5A58" w:rsidRPr="00730C4E" w:rsidRDefault="007F5A58" w:rsidP="007F5A58">
      <w:pPr>
        <w:pStyle w:val="BodyText"/>
        <w:ind w:left="720"/>
        <w:rPr>
          <w:rFonts w:ascii="Times New Roman" w:hAnsi="Times New Roman"/>
        </w:rPr>
      </w:pPr>
      <w:r w:rsidRPr="00730C4E">
        <w:rPr>
          <w:rFonts w:ascii="Times New Roman" w:hAnsi="Times New Roman"/>
        </w:rPr>
        <w:t>FORMAT TYPE: TRANSMITTED FORM         SHORT DESCRIPTION: Dental Form</w:t>
      </w:r>
    </w:p>
    <w:p w14:paraId="2C383653" w14:textId="7A62193C" w:rsidR="007F5A58" w:rsidRPr="00730C4E" w:rsidRDefault="007F5A58" w:rsidP="007F5A58">
      <w:pPr>
        <w:pStyle w:val="BodyText"/>
        <w:numPr>
          <w:ilvl w:val="0"/>
          <w:numId w:val="28"/>
        </w:numPr>
        <w:rPr>
          <w:rFonts w:ascii="Times New Roman" w:hAnsi="Times New Roman"/>
        </w:rPr>
      </w:pPr>
      <w:r w:rsidRPr="00730C4E">
        <w:rPr>
          <w:rFonts w:ascii="Times New Roman" w:hAnsi="Times New Roman"/>
        </w:rPr>
        <w:t>Method to determine that a Claims Tracking Entry is for Dental.</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59"/>
        <w:gridCol w:w="986"/>
        <w:gridCol w:w="231"/>
        <w:gridCol w:w="1243"/>
        <w:gridCol w:w="516"/>
        <w:gridCol w:w="224"/>
        <w:gridCol w:w="463"/>
        <w:gridCol w:w="363"/>
        <w:gridCol w:w="1887"/>
        <w:gridCol w:w="887"/>
      </w:tblGrid>
      <w:tr w:rsidR="007F5A58" w:rsidRPr="009B3C81" w14:paraId="0B44611D" w14:textId="77777777" w:rsidTr="00CC2E23">
        <w:trPr>
          <w:tblHeader/>
        </w:trPr>
        <w:tc>
          <w:tcPr>
            <w:tcW w:w="1443" w:type="pct"/>
            <w:shd w:val="clear" w:color="auto" w:fill="D9D9D9"/>
            <w:vAlign w:val="center"/>
          </w:tcPr>
          <w:p w14:paraId="206F019E"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Routines</w:t>
            </w:r>
          </w:p>
        </w:tc>
        <w:tc>
          <w:tcPr>
            <w:tcW w:w="3557" w:type="pct"/>
            <w:gridSpan w:val="9"/>
            <w:tcBorders>
              <w:bottom w:val="single" w:sz="6" w:space="0" w:color="000000"/>
            </w:tcBorders>
            <w:shd w:val="clear" w:color="auto" w:fill="D9D9D9"/>
          </w:tcPr>
          <w:p w14:paraId="5D9DD6C0"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Activities</w:t>
            </w:r>
          </w:p>
        </w:tc>
      </w:tr>
      <w:tr w:rsidR="007F5A58" w:rsidRPr="009B3C81" w14:paraId="4A18C114" w14:textId="77777777" w:rsidTr="00CC2E23">
        <w:trPr>
          <w:tblHeader/>
        </w:trPr>
        <w:tc>
          <w:tcPr>
            <w:tcW w:w="1443" w:type="pct"/>
            <w:shd w:val="clear" w:color="auto" w:fill="D9D9D9"/>
            <w:vAlign w:val="center"/>
          </w:tcPr>
          <w:p w14:paraId="594E5573"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Routine Name</w:t>
            </w:r>
          </w:p>
        </w:tc>
        <w:tc>
          <w:tcPr>
            <w:tcW w:w="3557" w:type="pct"/>
            <w:gridSpan w:val="9"/>
            <w:tcBorders>
              <w:bottom w:val="single" w:sz="6" w:space="0" w:color="000000"/>
            </w:tcBorders>
          </w:tcPr>
          <w:p w14:paraId="2D30F44C" w14:textId="757D0950" w:rsidR="007F5A58" w:rsidRPr="009B3C81" w:rsidRDefault="007F5A58" w:rsidP="00CC2E23">
            <w:pPr>
              <w:spacing w:before="60" w:after="60"/>
              <w:rPr>
                <w:szCs w:val="20"/>
              </w:rPr>
            </w:pPr>
            <w:r>
              <w:rPr>
                <w:szCs w:val="20"/>
              </w:rPr>
              <w:t>IBCD</w:t>
            </w:r>
          </w:p>
        </w:tc>
      </w:tr>
      <w:tr w:rsidR="007F5A58" w:rsidRPr="009B3C81" w14:paraId="312939C0" w14:textId="77777777" w:rsidTr="00CC2E23">
        <w:tc>
          <w:tcPr>
            <w:tcW w:w="1443" w:type="pct"/>
            <w:shd w:val="clear" w:color="auto" w:fill="D9D9D9"/>
            <w:vAlign w:val="center"/>
          </w:tcPr>
          <w:p w14:paraId="32B40252"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Enhancement Category</w:t>
            </w:r>
          </w:p>
        </w:tc>
        <w:tc>
          <w:tcPr>
            <w:tcW w:w="637" w:type="pct"/>
            <w:gridSpan w:val="2"/>
            <w:tcBorders>
              <w:right w:val="nil"/>
            </w:tcBorders>
          </w:tcPr>
          <w:p w14:paraId="3EC9C667" w14:textId="6F7BAB06" w:rsidR="007F5A58" w:rsidRPr="009B3C81" w:rsidRDefault="007F5A58" w:rsidP="00CC2E2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New</w:t>
            </w:r>
          </w:p>
        </w:tc>
        <w:tc>
          <w:tcPr>
            <w:tcW w:w="650" w:type="pct"/>
            <w:tcBorders>
              <w:left w:val="nil"/>
              <w:right w:val="nil"/>
            </w:tcBorders>
          </w:tcPr>
          <w:p w14:paraId="5DCD2340" w14:textId="77777777" w:rsidR="007F5A58" w:rsidRPr="009B3C81" w:rsidRDefault="007F5A58" w:rsidP="00CC2E2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Modify</w:t>
            </w:r>
          </w:p>
        </w:tc>
        <w:tc>
          <w:tcPr>
            <w:tcW w:w="629" w:type="pct"/>
            <w:gridSpan w:val="3"/>
            <w:tcBorders>
              <w:left w:val="nil"/>
              <w:right w:val="nil"/>
            </w:tcBorders>
          </w:tcPr>
          <w:p w14:paraId="21CE332E"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641" w:type="pct"/>
            <w:gridSpan w:val="3"/>
            <w:tcBorders>
              <w:left w:val="nil"/>
            </w:tcBorders>
          </w:tcPr>
          <w:p w14:paraId="7E8E38E2" w14:textId="17EAC3CB" w:rsidR="007F5A58" w:rsidRPr="009B3C81" w:rsidRDefault="007F5A58" w:rsidP="00CC2E23">
            <w:pPr>
              <w:spacing w:before="60" w:after="60"/>
              <w:rPr>
                <w:rFonts w:ascii="Garamond" w:hAnsi="Garamond" w:cs="Arial"/>
                <w:sz w:val="20"/>
                <w:szCs w:val="20"/>
              </w:rPr>
            </w:pPr>
            <w:r>
              <w:rPr>
                <w:rFonts w:ascii="Garamond" w:hAnsi="Garamond" w:cs="Arial"/>
                <w:sz w:val="20"/>
                <w:szCs w:val="20"/>
              </w:rPr>
              <w:fldChar w:fldCharType="begin">
                <w:ffData>
                  <w:name w:val="Check26"/>
                  <w:enabled/>
                  <w:calcOnExit w:val="0"/>
                  <w:checkBox>
                    <w:sizeAuto/>
                    <w:default w:val="1"/>
                  </w:checkBox>
                </w:ffData>
              </w:fldChar>
            </w:r>
            <w:bookmarkStart w:id="1" w:name="Check26"/>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bookmarkEnd w:id="1"/>
            <w:r w:rsidRPr="009B3C81">
              <w:rPr>
                <w:rFonts w:ascii="Garamond" w:hAnsi="Garamond" w:cs="Arial"/>
                <w:sz w:val="20"/>
                <w:szCs w:val="20"/>
              </w:rPr>
              <w:t xml:space="preserve"> No Change</w:t>
            </w:r>
          </w:p>
        </w:tc>
      </w:tr>
      <w:tr w:rsidR="007F5A58" w:rsidRPr="009B3C81" w14:paraId="6EAF0E57" w14:textId="77777777" w:rsidTr="00CC2E23">
        <w:tc>
          <w:tcPr>
            <w:tcW w:w="1443" w:type="pct"/>
            <w:shd w:val="clear" w:color="auto" w:fill="D9D9D9"/>
            <w:vAlign w:val="center"/>
          </w:tcPr>
          <w:p w14:paraId="15995A23"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RTM</w:t>
            </w:r>
          </w:p>
        </w:tc>
        <w:tc>
          <w:tcPr>
            <w:tcW w:w="3557" w:type="pct"/>
            <w:gridSpan w:val="9"/>
          </w:tcPr>
          <w:p w14:paraId="3723ACF5" w14:textId="77777777" w:rsidR="007F5A58" w:rsidRPr="009B3C81" w:rsidRDefault="007F5A58" w:rsidP="00CC2E23">
            <w:pPr>
              <w:pStyle w:val="BodyText"/>
              <w:rPr>
                <w:sz w:val="22"/>
                <w:szCs w:val="22"/>
              </w:rPr>
            </w:pPr>
          </w:p>
        </w:tc>
      </w:tr>
      <w:tr w:rsidR="007F5A58" w:rsidRPr="009B3C81" w14:paraId="39A53F9E" w14:textId="77777777" w:rsidTr="00CC2E23">
        <w:tc>
          <w:tcPr>
            <w:tcW w:w="1443" w:type="pct"/>
            <w:tcBorders>
              <w:bottom w:val="single" w:sz="6" w:space="0" w:color="000000"/>
            </w:tcBorders>
            <w:shd w:val="clear" w:color="auto" w:fill="D9D9D9"/>
            <w:vAlign w:val="center"/>
          </w:tcPr>
          <w:p w14:paraId="4CC6098E"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Options</w:t>
            </w:r>
          </w:p>
        </w:tc>
        <w:tc>
          <w:tcPr>
            <w:tcW w:w="3557" w:type="pct"/>
            <w:gridSpan w:val="9"/>
            <w:tcBorders>
              <w:bottom w:val="single" w:sz="4" w:space="0" w:color="auto"/>
            </w:tcBorders>
          </w:tcPr>
          <w:p w14:paraId="6469606E" w14:textId="77777777" w:rsidR="007F5A58" w:rsidRPr="009B3C81" w:rsidRDefault="007F5A58" w:rsidP="00CC2E23">
            <w:pPr>
              <w:spacing w:before="60" w:after="60"/>
            </w:pPr>
            <w:r w:rsidRPr="009B3C81">
              <w:t>None</w:t>
            </w:r>
          </w:p>
        </w:tc>
      </w:tr>
      <w:tr w:rsidR="007F5A58" w:rsidRPr="009B3C81" w14:paraId="6548EB66" w14:textId="77777777" w:rsidTr="00CC2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13865A35"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Routines</w:t>
            </w:r>
          </w:p>
        </w:tc>
        <w:tc>
          <w:tcPr>
            <w:tcW w:w="1674" w:type="pct"/>
            <w:gridSpan w:val="5"/>
            <w:tcBorders>
              <w:bottom w:val="single" w:sz="4" w:space="0" w:color="auto"/>
            </w:tcBorders>
            <w:shd w:val="clear" w:color="auto" w:fill="D9D9D9"/>
          </w:tcPr>
          <w:p w14:paraId="243F5382"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C737B2B"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 xml:space="preserve">Routines “Called”   </w:t>
            </w:r>
          </w:p>
        </w:tc>
      </w:tr>
      <w:tr w:rsidR="007F5A58" w:rsidRPr="009B3C81" w14:paraId="13C3F40E" w14:textId="77777777" w:rsidTr="00CC2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397B8C89" w14:textId="77777777" w:rsidR="007F5A58" w:rsidRPr="001826A5" w:rsidRDefault="007F5A58" w:rsidP="00CC2E23">
            <w:pPr>
              <w:spacing w:before="60" w:after="60"/>
              <w:rPr>
                <w:rFonts w:ascii="Arial" w:hAnsi="Arial" w:cs="Arial"/>
                <w:b/>
                <w:sz w:val="20"/>
                <w:szCs w:val="20"/>
              </w:rPr>
            </w:pPr>
          </w:p>
        </w:tc>
        <w:tc>
          <w:tcPr>
            <w:tcW w:w="1674" w:type="pct"/>
            <w:gridSpan w:val="5"/>
            <w:tcBorders>
              <w:bottom w:val="single" w:sz="4" w:space="0" w:color="auto"/>
            </w:tcBorders>
            <w:vAlign w:val="center"/>
          </w:tcPr>
          <w:p w14:paraId="53CB2D80" w14:textId="77777777" w:rsidR="007F5A58" w:rsidRPr="009B3C81" w:rsidRDefault="007F5A58" w:rsidP="00CC2E23">
            <w:pPr>
              <w:spacing w:before="60" w:after="60"/>
            </w:pPr>
          </w:p>
        </w:tc>
        <w:tc>
          <w:tcPr>
            <w:tcW w:w="1883" w:type="pct"/>
            <w:gridSpan w:val="4"/>
            <w:tcBorders>
              <w:bottom w:val="single" w:sz="4" w:space="0" w:color="auto"/>
            </w:tcBorders>
            <w:vAlign w:val="center"/>
          </w:tcPr>
          <w:p w14:paraId="349D5726" w14:textId="77777777" w:rsidR="007F5A58" w:rsidRPr="009B3C81" w:rsidRDefault="007F5A58" w:rsidP="00CC2E23">
            <w:pPr>
              <w:spacing w:before="60" w:after="60"/>
            </w:pPr>
          </w:p>
          <w:p w14:paraId="132529DE" w14:textId="77777777" w:rsidR="007F5A58" w:rsidRPr="009B3C81" w:rsidRDefault="007F5A58" w:rsidP="00CC2E23">
            <w:pPr>
              <w:spacing w:before="60" w:after="60"/>
            </w:pPr>
          </w:p>
        </w:tc>
      </w:tr>
      <w:tr w:rsidR="007F5A58" w:rsidRPr="009B3C81" w14:paraId="70596B45" w14:textId="77777777" w:rsidTr="00CC2E23">
        <w:tc>
          <w:tcPr>
            <w:tcW w:w="1443" w:type="pct"/>
            <w:tcBorders>
              <w:top w:val="single" w:sz="6" w:space="0" w:color="000000"/>
            </w:tcBorders>
            <w:shd w:val="clear" w:color="auto" w:fill="D9D9D9"/>
            <w:vAlign w:val="center"/>
          </w:tcPr>
          <w:p w14:paraId="5F767EB9"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Data Dictionary (DD) References</w:t>
            </w:r>
          </w:p>
        </w:tc>
        <w:tc>
          <w:tcPr>
            <w:tcW w:w="3557" w:type="pct"/>
            <w:gridSpan w:val="9"/>
          </w:tcPr>
          <w:p w14:paraId="5FE85D8A" w14:textId="46DE6C3D" w:rsidR="007F5A58" w:rsidRPr="009B3C81" w:rsidRDefault="007F5A58" w:rsidP="007F5A58">
            <w:pPr>
              <w:spacing w:before="60" w:after="60"/>
            </w:pPr>
            <w:r>
              <w:t xml:space="preserve">CLAIMS TRACKING File [#356] </w:t>
            </w:r>
          </w:p>
        </w:tc>
      </w:tr>
      <w:tr w:rsidR="007F5A58" w:rsidRPr="009B3C81" w14:paraId="3E0E2F81" w14:textId="77777777" w:rsidTr="00CC2E23">
        <w:tc>
          <w:tcPr>
            <w:tcW w:w="1443" w:type="pct"/>
            <w:shd w:val="clear" w:color="auto" w:fill="D9D9D9"/>
            <w:vAlign w:val="center"/>
          </w:tcPr>
          <w:p w14:paraId="317524BD"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Protocols</w:t>
            </w:r>
          </w:p>
        </w:tc>
        <w:tc>
          <w:tcPr>
            <w:tcW w:w="3557" w:type="pct"/>
            <w:gridSpan w:val="9"/>
          </w:tcPr>
          <w:p w14:paraId="760F2513" w14:textId="77777777" w:rsidR="007F5A58" w:rsidRPr="009B3C81" w:rsidRDefault="007F5A58" w:rsidP="00CC2E23">
            <w:pPr>
              <w:spacing w:before="60" w:after="60"/>
            </w:pPr>
            <w:r w:rsidRPr="009B3C81">
              <w:t>None</w:t>
            </w:r>
          </w:p>
        </w:tc>
      </w:tr>
      <w:tr w:rsidR="007F5A58" w:rsidRPr="009B3C81" w14:paraId="7BC78E24" w14:textId="77777777" w:rsidTr="00CC2E23">
        <w:tc>
          <w:tcPr>
            <w:tcW w:w="1443" w:type="pct"/>
            <w:shd w:val="clear" w:color="auto" w:fill="D9D9D9"/>
            <w:vAlign w:val="center"/>
          </w:tcPr>
          <w:p w14:paraId="41414D64"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Integration Control Registrations (ICRs)</w:t>
            </w:r>
          </w:p>
        </w:tc>
        <w:tc>
          <w:tcPr>
            <w:tcW w:w="3557" w:type="pct"/>
            <w:gridSpan w:val="9"/>
            <w:tcBorders>
              <w:bottom w:val="single" w:sz="6" w:space="0" w:color="000000"/>
            </w:tcBorders>
          </w:tcPr>
          <w:p w14:paraId="0142D3E4" w14:textId="77777777" w:rsidR="007F5A58" w:rsidRPr="009B3C81" w:rsidRDefault="007F5A58" w:rsidP="00CC2E23">
            <w:pPr>
              <w:spacing w:before="60" w:after="60"/>
            </w:pPr>
            <w:r w:rsidRPr="009B3C81">
              <w:t>None</w:t>
            </w:r>
          </w:p>
        </w:tc>
      </w:tr>
      <w:tr w:rsidR="007F5A58" w:rsidRPr="009B3C81" w14:paraId="5F34E310" w14:textId="77777777" w:rsidTr="00CC2E23">
        <w:tc>
          <w:tcPr>
            <w:tcW w:w="1443" w:type="pct"/>
            <w:tcBorders>
              <w:right w:val="single" w:sz="4" w:space="0" w:color="auto"/>
            </w:tcBorders>
            <w:shd w:val="clear" w:color="auto" w:fill="D9D9D9"/>
            <w:vAlign w:val="center"/>
          </w:tcPr>
          <w:p w14:paraId="31A503C0"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Data Passing</w:t>
            </w:r>
          </w:p>
        </w:tc>
        <w:tc>
          <w:tcPr>
            <w:tcW w:w="516" w:type="pct"/>
            <w:tcBorders>
              <w:left w:val="single" w:sz="4" w:space="0" w:color="auto"/>
              <w:right w:val="nil"/>
            </w:tcBorders>
          </w:tcPr>
          <w:p w14:paraId="228DA7C1"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041" w:type="pct"/>
            <w:gridSpan w:val="3"/>
            <w:tcBorders>
              <w:left w:val="nil"/>
              <w:right w:val="nil"/>
            </w:tcBorders>
          </w:tcPr>
          <w:p w14:paraId="2F696A23"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549" w:type="pct"/>
            <w:gridSpan w:val="3"/>
            <w:tcBorders>
              <w:left w:val="nil"/>
              <w:right w:val="nil"/>
            </w:tcBorders>
          </w:tcPr>
          <w:p w14:paraId="7A197E14"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987" w:type="pct"/>
            <w:tcBorders>
              <w:left w:val="nil"/>
              <w:right w:val="nil"/>
            </w:tcBorders>
          </w:tcPr>
          <w:p w14:paraId="3F06BC67"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64" w:type="pct"/>
            <w:tcBorders>
              <w:left w:val="nil"/>
            </w:tcBorders>
          </w:tcPr>
          <w:p w14:paraId="00768E11"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7F5A58" w:rsidRPr="009B3C81" w14:paraId="5758CD5C" w14:textId="77777777" w:rsidTr="00CC2E23">
        <w:tc>
          <w:tcPr>
            <w:tcW w:w="1443" w:type="pct"/>
            <w:shd w:val="clear" w:color="auto" w:fill="D9D9D9"/>
            <w:vAlign w:val="center"/>
          </w:tcPr>
          <w:p w14:paraId="0AF7C232"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Input Attribute Name and Definition</w:t>
            </w:r>
          </w:p>
        </w:tc>
        <w:tc>
          <w:tcPr>
            <w:tcW w:w="3557" w:type="pct"/>
            <w:gridSpan w:val="9"/>
          </w:tcPr>
          <w:p w14:paraId="5DE1ADE3"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Name:</w:t>
            </w:r>
          </w:p>
          <w:p w14:paraId="35D8C05F"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Definition:</w:t>
            </w:r>
          </w:p>
        </w:tc>
      </w:tr>
      <w:tr w:rsidR="007F5A58" w:rsidRPr="009B3C81" w14:paraId="7AF48FE4" w14:textId="77777777" w:rsidTr="00CC2E23">
        <w:tc>
          <w:tcPr>
            <w:tcW w:w="1443" w:type="pct"/>
            <w:shd w:val="clear" w:color="auto" w:fill="D9D9D9"/>
            <w:vAlign w:val="center"/>
          </w:tcPr>
          <w:p w14:paraId="04CB1BE4"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Output Attribute Name and Definition</w:t>
            </w:r>
          </w:p>
        </w:tc>
        <w:tc>
          <w:tcPr>
            <w:tcW w:w="3557" w:type="pct"/>
            <w:gridSpan w:val="9"/>
          </w:tcPr>
          <w:p w14:paraId="7EF9A8A8"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Name:</w:t>
            </w:r>
          </w:p>
          <w:p w14:paraId="4AC82307"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Definition:</w:t>
            </w:r>
          </w:p>
        </w:tc>
      </w:tr>
      <w:tr w:rsidR="007F5A58" w:rsidRPr="009B3C81" w14:paraId="44B104A6" w14:textId="77777777" w:rsidTr="00CC2E2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341218E"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Current Logic</w:t>
            </w:r>
          </w:p>
        </w:tc>
      </w:tr>
      <w:tr w:rsidR="007F5A58" w:rsidRPr="009B3C81" w14:paraId="2E109F12" w14:textId="77777777" w:rsidTr="00CC2E23">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60C39C2" w14:textId="61A52C26" w:rsidR="007F5A58" w:rsidRPr="007F5A58" w:rsidRDefault="007F5A58" w:rsidP="00CC2E23">
            <w:pPr>
              <w:tabs>
                <w:tab w:val="left" w:pos="5078"/>
              </w:tabs>
              <w:autoSpaceDE w:val="0"/>
              <w:autoSpaceDN w:val="0"/>
              <w:adjustRightInd w:val="0"/>
            </w:pPr>
            <w:r w:rsidRPr="007F5A58">
              <w:t>IBCD ;ALB/ARH - AUTOMATED BILLER ;8/6/93</w:t>
            </w:r>
            <w:r w:rsidRPr="007F5A58">
              <w:br/>
              <w:t> ;;2.0;INTEGRATED BILLING;**312**;21-MAR-94</w:t>
            </w:r>
            <w:r w:rsidRPr="007F5A58">
              <w:br/>
            </w:r>
            <w:r w:rsidRPr="007F5A58">
              <w:lastRenderedPageBreak/>
              <w:t> ;;Per VHA Directive 10-93-142, this routine should not be modified.</w:t>
            </w:r>
            <w:r w:rsidRPr="007F5A58">
              <w:br/>
              <w:t> ;</w:t>
            </w:r>
            <w:r w:rsidRPr="007F5A58">
              <w:br/>
            </w:r>
            <w:proofErr w:type="gramStart"/>
            <w:r w:rsidRPr="007F5A58">
              <w:t> ;This</w:t>
            </w:r>
            <w:proofErr w:type="gramEnd"/>
            <w:r w:rsidRPr="007F5A58">
              <w:t xml:space="preserve"> routine is the begin</w:t>
            </w:r>
            <w:r>
              <w:t>n</w:t>
            </w:r>
            <w:r w:rsidRPr="007F5A58">
              <w:t xml:space="preserve">ing of the auto biller. No variables are required on entry. It is be called by </w:t>
            </w:r>
            <w:proofErr w:type="gramStart"/>
            <w:r w:rsidRPr="007F5A58">
              <w:t>the</w:t>
            </w:r>
            <w:r w:rsidRPr="007F5A58">
              <w:br/>
              <w:t> ;IB</w:t>
            </w:r>
            <w:proofErr w:type="gramEnd"/>
            <w:r w:rsidRPr="007F5A58">
              <w:t xml:space="preserve"> nightly job routine IBAMTC. It first checks to see if it should run based on the auto biller </w:t>
            </w:r>
            <w:proofErr w:type="gramStart"/>
            <w:r w:rsidRPr="007F5A58">
              <w:t>frequency</w:t>
            </w:r>
            <w:r w:rsidRPr="007F5A58">
              <w:br/>
              <w:t> ;site</w:t>
            </w:r>
            <w:proofErr w:type="gramEnd"/>
            <w:r w:rsidRPr="007F5A58">
              <w:t xml:space="preserve"> parameter. It then gathers the Claims Tracking events with an EABD into a temporary file by </w:t>
            </w:r>
            <w:proofErr w:type="gramStart"/>
            <w:r w:rsidRPr="007F5A58">
              <w:t>patient,</w:t>
            </w:r>
            <w:r w:rsidRPr="007F5A58">
              <w:br/>
              <w:t> ;event</w:t>
            </w:r>
            <w:proofErr w:type="gramEnd"/>
            <w:r w:rsidRPr="007F5A58">
              <w:t xml:space="preserve"> type, and episode date. This temporary file ("IBACAB") is then used to sort the events into </w:t>
            </w:r>
            <w:proofErr w:type="gramStart"/>
            <w:r w:rsidRPr="007F5A58">
              <w:t>groups</w:t>
            </w:r>
            <w:r w:rsidRPr="007F5A58">
              <w:br/>
              <w:t> ;that</w:t>
            </w:r>
            <w:proofErr w:type="gramEnd"/>
            <w:r w:rsidRPr="007F5A58">
              <w:t xml:space="preserve"> should be added to individual bills based on the individual event type billing cycle parameters. </w:t>
            </w:r>
            <w:proofErr w:type="gramStart"/>
            <w:r w:rsidRPr="007F5A58">
              <w:t>This</w:t>
            </w:r>
            <w:r w:rsidRPr="007F5A58">
              <w:br/>
              <w:t> ;second</w:t>
            </w:r>
            <w:proofErr w:type="gramEnd"/>
            <w:r w:rsidRPr="007F5A58">
              <w:t xml:space="preserve"> temporary file is then used to create the actual bills in IBCD1-2.</w:t>
            </w:r>
            <w:r w:rsidRPr="007F5A58">
              <w:br/>
              <w:t> ;</w:t>
            </w:r>
            <w:r w:rsidRPr="007F5A58">
              <w:br/>
              <w:t>EN ;begin process of finding and creating bills</w:t>
            </w:r>
            <w:r w:rsidRPr="007F5A58">
              <w:br/>
              <w:t> ;determine if auto biller should run, check site parameters (350.9,7.01-7.02)</w:t>
            </w:r>
            <w:r w:rsidRPr="007F5A58">
              <w:br/>
              <w:t> N IBSWINFO,IBPFSS S IBSWINFO=$$SWSTAT^IBBAPI() ;IB*2.0*312</w:t>
            </w:r>
            <w:r w:rsidRPr="007F5A58">
              <w:br/>
              <w:t> S IBPAR7=$G(^IBE(350.9,1,7)) G:'$P(IBPAR7,U,1) EXIT</w:t>
            </w:r>
            <w:r w:rsidRPr="007F5A58">
              <w:br/>
              <w:t> I +IBPAR7,+$P(IBPAR7,U,2),$$FMADD^XLFDT(+$P(IBPAR7,U,2),+IBPAR7)&gt;DT G EXIT</w:t>
            </w:r>
            <w:r w:rsidRPr="007F5A58">
              <w:br/>
              <w:t> S IBAUTO=1</w:t>
            </w:r>
            <w:r w:rsidRPr="007F5A58">
              <w:br/>
              <w:t> ;</w:t>
            </w:r>
            <w:r w:rsidRPr="007F5A58">
              <w:br/>
              <w:t> ;begin search for events to bill, create array of events by patient</w:t>
            </w:r>
            <w:r w:rsidRPr="007F5A58">
              <w:br/>
              <w:t> ;^TMP("IBCAB",$J, PATIENT, EVENT TYPE, EPISODE DATE, EVENT IFN)=""</w:t>
            </w:r>
            <w:r w:rsidRPr="007F5A58">
              <w:br/>
              <w:t> ;adds all events in Claims Tracking that have an EABD not after today</w:t>
            </w:r>
            <w:r w:rsidRPr="007F5A58">
              <w:br/>
              <w:t> S IBDFN=0 F  S IBDFN=$O(^IBT(356,"ATOBIL",IBDFN)) Q:'IBDFN  D</w:t>
            </w:r>
            <w:r w:rsidRPr="007F5A58">
              <w:br/>
              <w:t> . S IBTYP=0 F</w:t>
            </w:r>
            <w:proofErr w:type="gramStart"/>
            <w:r w:rsidRPr="007F5A58">
              <w:t>  S</w:t>
            </w:r>
            <w:proofErr w:type="gramEnd"/>
            <w:r w:rsidRPr="007F5A58">
              <w:t> IBTYP=$O(^IBT(356,"ATOBIL",IBDFN,IBTYP)) Q:'IBTYP  D</w:t>
            </w:r>
            <w:r w:rsidRPr="007F5A58">
              <w:br/>
              <w:t> .. S IBEABD=0 F  S IBEABD=$O(^IBT(356,"ATOBIL",IBDFN,IBTYP,IBEABD)) Q:'IBEABD!(IBEABD&gt;DT) D</w:t>
            </w:r>
            <w:r w:rsidRPr="007F5A58">
              <w:br/>
              <w:t> ... S IBTRN=0 F  S IBTRN=$O(^IBT(356,"ATOBIL",IBDFN,IBTYP,IBEABD,IBTRN)) Q:'IBTRN  D</w:t>
            </w:r>
            <w:r w:rsidRPr="007F5A58">
              <w:br/>
              <w:t> .... S IBX=$$EVBILL^IBCU81(IBTRN) I 'IBX!(IBX&gt;DT) D TEABD(IBTRN,+IBX) D:$P(IBX,U,2)'="" TERR(IBTRN,0,$P(IBX,U,2)) Q</w:t>
            </w:r>
            <w:r w:rsidRPr="007F5A58">
              <w:br/>
              <w:t> .... S IBX=$$EVNTCHK^IBCU82(IBTRN) I +IBX D TEABD(IBTRN,0) D TERR(IBTRN,0,$P(IBX,U,2)) Q</w:t>
            </w:r>
            <w:r w:rsidRPr="007F5A58">
              <w:br/>
              <w:t> .... S IBTRND=$</w:t>
            </w:r>
            <w:proofErr w:type="gramStart"/>
            <w:r w:rsidRPr="007F5A58">
              <w:t>G(</w:t>
            </w:r>
            <w:proofErr w:type="gramEnd"/>
            <w:r w:rsidRPr="007F5A58">
              <w:t>^IBT(356,IBTRN,0))</w:t>
            </w:r>
            <w:r w:rsidRPr="007F5A58">
              <w:br/>
              <w:t> .... I +IBSWINFO D</w:t>
            </w:r>
            <w:proofErr w:type="gramStart"/>
            <w:r w:rsidRPr="007F5A58">
              <w:t>  Q:IBPFSS</w:t>
            </w:r>
            <w:proofErr w:type="gramEnd"/>
            <w:r w:rsidRPr="007F5A58">
              <w:t>                               ;IB*2.0*312</w:t>
            </w:r>
            <w:r w:rsidRPr="007F5A58">
              <w:br/>
              <w:t>   ..... S IBPFSS=</w:t>
            </w:r>
            <w:proofErr w:type="gramStart"/>
            <w:r w:rsidRPr="007F5A58">
              <w:t>1 ;IB</w:t>
            </w:r>
            <w:proofErr w:type="gramEnd"/>
            <w:r w:rsidRPr="007F5A58">
              <w:t>*2.0*312</w:t>
            </w:r>
            <w:r w:rsidRPr="007F5A58">
              <w:br/>
              <w:t xml:space="preserve">   ..... ; Do NOT PROCESS on VistA if DT&gt;=Switch Eff </w:t>
            </w:r>
            <w:proofErr w:type="gramStart"/>
            <w:r w:rsidRPr="007F5A58">
              <w:t>Date ;CCR</w:t>
            </w:r>
            <w:proofErr w:type="gramEnd"/>
            <w:r w:rsidRPr="007F5A58">
              <w:t>-930</w:t>
            </w:r>
            <w:r w:rsidRPr="007F5A58">
              <w:br/>
              <w:t>   ..... I ($</w:t>
            </w:r>
            <w:proofErr w:type="gramStart"/>
            <w:r w:rsidRPr="007F5A58">
              <w:t>P(</w:t>
            </w:r>
            <w:proofErr w:type="gramEnd"/>
            <w:r w:rsidRPr="007F5A58">
              <w:t>IBTRND,"^",6)+1)&gt;$P(IBSWINFO,"^",2) Q        ;IB*2.0*312</w:t>
            </w:r>
            <w:r w:rsidRPr="007F5A58">
              <w:br/>
              <w:t>   ..... I $</w:t>
            </w:r>
            <w:proofErr w:type="gramStart"/>
            <w:r w:rsidRPr="007F5A58">
              <w:t>P(</w:t>
            </w:r>
            <w:proofErr w:type="gramEnd"/>
            <w:r w:rsidRPr="007F5A58">
              <w:t>$G(^DPT(IBDFN,.1)),"^")'="" Q                 ;IB*2.0*312</w:t>
            </w:r>
            <w:r w:rsidRPr="007F5A58">
              <w:br/>
              <w:t>   ..... Q</w:t>
            </w:r>
            <w:proofErr w:type="gramStart"/>
            <w:r w:rsidRPr="007F5A58">
              <w:t>:$</w:t>
            </w:r>
            <w:proofErr w:type="gramEnd"/>
            <w:r w:rsidRPr="007F5A58">
              <w:t>$CHKDIS() ;CCR-1081</w:t>
            </w:r>
            <w:r w:rsidRPr="007F5A58">
              <w:br/>
              <w:t>   ..... S IBPFSS=</w:t>
            </w:r>
            <w:proofErr w:type="gramStart"/>
            <w:r w:rsidRPr="007F5A58">
              <w:t>0 ;Before</w:t>
            </w:r>
            <w:proofErr w:type="gramEnd"/>
            <w:r w:rsidRPr="007F5A58">
              <w:t xml:space="preserve"> </w:t>
            </w:r>
            <w:proofErr w:type="spellStart"/>
            <w:r w:rsidRPr="007F5A58">
              <w:t>EffDt</w:t>
            </w:r>
            <w:proofErr w:type="spellEnd"/>
            <w:r w:rsidRPr="007F5A58">
              <w:t xml:space="preserve"> &amp; Discharged ;IB*2.0*312</w:t>
            </w:r>
            <w:r w:rsidRPr="007F5A58">
              <w:br/>
              <w:t> .... ;</w:t>
            </w:r>
            <w:r w:rsidRPr="007F5A58">
              <w:br/>
              <w:t> .... S ^TMP("IBCAB",$J,IBDFN,IBTYP,+$P(IBTRND,U,6),IBTRN)=""</w:t>
            </w:r>
            <w:r w:rsidRPr="007F5A58">
              <w:br/>
              <w:t> K IBDFN,IBTYP,IBEABD,IBTRN,IBTRND,IBX</w:t>
            </w:r>
            <w:r w:rsidRPr="007F5A58">
              <w:br/>
            </w:r>
            <w:r w:rsidRPr="007F5A58">
              <w:lastRenderedPageBreak/>
              <w:t> ;</w:t>
            </w:r>
            <w:r w:rsidRPr="007F5A58">
              <w:br/>
              <w:t> I $D(^TMP("IBCAB",$J)) D ^IBCD1 ; consolidate events into bills, create bills</w:t>
            </w:r>
            <w:r w:rsidRPr="007F5A58">
              <w:br/>
              <w:t> D ^IBCDC ; set comments into file</w:t>
            </w:r>
            <w:r w:rsidRPr="007F5A58">
              <w:br/>
              <w:t> S DIE="^IBE(350.9,",DA=1,DR="7.02////"_DT D ^DIE ;reset last date auto biller run</w:t>
            </w:r>
            <w:r w:rsidRPr="007F5A58">
              <w:br/>
              <w:t> K ^TMP("IBCAB",$J),^TMP("IBEABD",$J),^TMP("IBCE",$J),^TMP("IBILL",$J)</w:t>
            </w:r>
            <w:r w:rsidRPr="007F5A58">
              <w:br/>
              <w:t> F IBX=1:1:10 K ^TMP(("IBC"_IBX),$J)</w:t>
            </w:r>
            <w:r w:rsidRPr="007F5A58">
              <w:br/>
              <w:t>EXIT K IBX,IBPAR7,DIE,DA,DR,IBAUTO,IBBS,IBSC,IBT</w:t>
            </w:r>
            <w:r w:rsidRPr="007F5A58">
              <w:br/>
              <w:t> Q</w:t>
            </w:r>
            <w:r w:rsidRPr="007F5A58">
              <w:br/>
              <w:t>CHKDIS() ; Returns 1 if discharge was on or after effective date ;CCR-1081</w:t>
            </w:r>
            <w:r w:rsidRPr="007F5A58">
              <w:br/>
              <w:t> N IBADMLNK,IBDISLNK</w:t>
            </w:r>
            <w:r w:rsidRPr="007F5A58">
              <w:br/>
              <w:t> S IBADMLNK=$P(IBTRND,"^",5) G:'IBADMLNK CHKDISQ</w:t>
            </w:r>
            <w:r w:rsidRPr="007F5A58">
              <w:br/>
              <w:t> S IBDISLNK=$P($G(^DGPM(IBADMLNK,0)),"^",17) G:'IBDISLNK CHKDISQ</w:t>
            </w:r>
            <w:r w:rsidRPr="007F5A58">
              <w:br/>
              <w:t> ;</w:t>
            </w:r>
            <w:r w:rsidRPr="007F5A58">
              <w:br/>
              <w:t> I (^DGPM(IBDISLNK,0)+1)&gt;$P(IBSWINFO,"^",2) Q 1</w:t>
            </w:r>
            <w:r w:rsidRPr="007F5A58">
              <w:br/>
              <w:t>CHKDISQ Q 0</w:t>
            </w:r>
            <w:r w:rsidRPr="007F5A58">
              <w:br/>
              <w:t> ;</w:t>
            </w:r>
            <w:r w:rsidRPr="007F5A58">
              <w:br/>
              <w:t>TEABD(TRN,IBDT) ;array contains the list of claims tracking events that need EABD updated, and the new date</w:t>
            </w:r>
            <w:r w:rsidRPr="007F5A58">
              <w:br/>
              <w:t> S IBDT=+$G(IBDT),^TMP("IBEABD",$J,TRN,+IBDT)=""</w:t>
            </w:r>
            <w:r w:rsidRPr="007F5A58">
              <w:br/>
              <w:t> Q</w:t>
            </w:r>
            <w:r w:rsidRPr="007F5A58">
              <w:br/>
              <w:t>TERR(TRN,IFN,ER) ;array contains events or bills that need entries created in the comments file, and the comment</w:t>
            </w:r>
            <w:r w:rsidRPr="007F5A58">
              <w:br/>
              <w:t> N X S TRN=+$G(TRN),IFN=+$G(IFN),X=+$G(^TMP("IBCE",$J,DT,TRN,IFN))+1</w:t>
            </w:r>
            <w:r w:rsidRPr="007F5A58">
              <w:br/>
              <w:t> S ^TMP("IBCE",$J,DT,TRN,IFN,X)=$G(ER),^TMP("IBCE",$J,DT,TRN,IFN)=X</w:t>
            </w:r>
            <w:r w:rsidRPr="007F5A58">
              <w:br/>
              <w:t> Q</w:t>
            </w:r>
            <w:r w:rsidRPr="007F5A58">
              <w:br/>
              <w:t>TBILL(TRN,IFN) ;array contains list of events and bills to be inserted into 356.399</w:t>
            </w:r>
            <w:r w:rsidRPr="007F5A58">
              <w:br/>
              <w:t> I '$D(^IBT(356,+$G(TRN),0))!('$D(^DGCR(399,+$G(IFN),0))) Q</w:t>
            </w:r>
            <w:r w:rsidRPr="007F5A58">
              <w:br/>
              <w:t> S ^TMP("IBILL",$J,TRN,IFN)=""</w:t>
            </w:r>
            <w:r w:rsidRPr="007F5A58">
              <w:br/>
              <w:t> Q</w:t>
            </w:r>
          </w:p>
        </w:tc>
      </w:tr>
      <w:tr w:rsidR="007F5A58" w:rsidRPr="009B3C81" w14:paraId="4C2A99C0" w14:textId="77777777" w:rsidTr="00CC2E2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EB335FA"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lastRenderedPageBreak/>
              <w:t>Modified Logic (Changes are in bold)</w:t>
            </w:r>
          </w:p>
        </w:tc>
      </w:tr>
      <w:tr w:rsidR="007F5A58" w:rsidRPr="00820DF2" w14:paraId="24F53A28" w14:textId="77777777" w:rsidTr="00CC2E23">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3AC4A4DB" w14:textId="4885FDB2" w:rsidR="007F5A58" w:rsidRPr="00580462" w:rsidRDefault="00CC2E23" w:rsidP="00CC2E23">
            <w:pPr>
              <w:tabs>
                <w:tab w:val="left" w:pos="5078"/>
              </w:tabs>
              <w:autoSpaceDE w:val="0"/>
              <w:autoSpaceDN w:val="0"/>
              <w:adjustRightInd w:val="0"/>
              <w:contextualSpacing/>
              <w:rPr>
                <w:color w:val="000000" w:themeColor="text1"/>
                <w:highlight w:val="yellow"/>
              </w:rPr>
            </w:pPr>
            <w:r>
              <w:rPr>
                <w:color w:val="000000" w:themeColor="text1"/>
                <w:highlight w:val="yellow"/>
              </w:rPr>
              <w:t>No changes should be required.  Noted here to show index ‘ATOBIL’ used to search for active billable events that have not been previously billed.</w:t>
            </w:r>
          </w:p>
        </w:tc>
      </w:tr>
    </w:tbl>
    <w:p w14:paraId="737C15ED" w14:textId="77777777" w:rsidR="007F5A58" w:rsidRDefault="007F5A58" w:rsidP="007F5A58">
      <w:pPr>
        <w:pStyle w:val="BodyText"/>
        <w:ind w:left="720"/>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727"/>
        <w:gridCol w:w="985"/>
        <w:gridCol w:w="246"/>
        <w:gridCol w:w="1236"/>
        <w:gridCol w:w="525"/>
        <w:gridCol w:w="238"/>
        <w:gridCol w:w="472"/>
        <w:gridCol w:w="375"/>
        <w:gridCol w:w="1867"/>
        <w:gridCol w:w="888"/>
      </w:tblGrid>
      <w:tr w:rsidR="007F5A58" w:rsidRPr="009B3C81" w14:paraId="1C8E1CD8" w14:textId="77777777" w:rsidTr="00CC2E23">
        <w:trPr>
          <w:tblHeader/>
        </w:trPr>
        <w:tc>
          <w:tcPr>
            <w:tcW w:w="1443" w:type="pct"/>
            <w:shd w:val="clear" w:color="auto" w:fill="D9D9D9"/>
            <w:vAlign w:val="center"/>
          </w:tcPr>
          <w:p w14:paraId="4172DAC6"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Routines</w:t>
            </w:r>
          </w:p>
        </w:tc>
        <w:tc>
          <w:tcPr>
            <w:tcW w:w="3557" w:type="pct"/>
            <w:gridSpan w:val="9"/>
            <w:tcBorders>
              <w:bottom w:val="single" w:sz="6" w:space="0" w:color="000000"/>
            </w:tcBorders>
            <w:shd w:val="clear" w:color="auto" w:fill="D9D9D9"/>
          </w:tcPr>
          <w:p w14:paraId="6E3FB19F"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Activities</w:t>
            </w:r>
          </w:p>
        </w:tc>
      </w:tr>
      <w:tr w:rsidR="007F5A58" w:rsidRPr="009B3C81" w14:paraId="78E49D45" w14:textId="77777777" w:rsidTr="00CC2E23">
        <w:trPr>
          <w:tblHeader/>
        </w:trPr>
        <w:tc>
          <w:tcPr>
            <w:tcW w:w="1443" w:type="pct"/>
            <w:shd w:val="clear" w:color="auto" w:fill="D9D9D9"/>
            <w:vAlign w:val="center"/>
          </w:tcPr>
          <w:p w14:paraId="12F55C85"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Routine Name</w:t>
            </w:r>
          </w:p>
        </w:tc>
        <w:tc>
          <w:tcPr>
            <w:tcW w:w="3557" w:type="pct"/>
            <w:gridSpan w:val="9"/>
            <w:tcBorders>
              <w:bottom w:val="single" w:sz="6" w:space="0" w:color="000000"/>
            </w:tcBorders>
          </w:tcPr>
          <w:p w14:paraId="69EB09D2" w14:textId="78A6DF26" w:rsidR="007F5A58" w:rsidRPr="009B3C81" w:rsidRDefault="007F5A58" w:rsidP="00CC2E23">
            <w:pPr>
              <w:spacing w:before="60" w:after="60"/>
              <w:rPr>
                <w:szCs w:val="20"/>
              </w:rPr>
            </w:pPr>
            <w:r>
              <w:rPr>
                <w:szCs w:val="20"/>
              </w:rPr>
              <w:t>IBCD</w:t>
            </w:r>
            <w:r w:rsidR="00CC2E23">
              <w:rPr>
                <w:szCs w:val="20"/>
              </w:rPr>
              <w:t>2</w:t>
            </w:r>
          </w:p>
        </w:tc>
      </w:tr>
      <w:tr w:rsidR="007F5A58" w:rsidRPr="009B3C81" w14:paraId="750D3726" w14:textId="77777777" w:rsidTr="00CC2E23">
        <w:tc>
          <w:tcPr>
            <w:tcW w:w="1443" w:type="pct"/>
            <w:shd w:val="clear" w:color="auto" w:fill="D9D9D9"/>
            <w:vAlign w:val="center"/>
          </w:tcPr>
          <w:p w14:paraId="7572540D"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Enhancement Category</w:t>
            </w:r>
          </w:p>
        </w:tc>
        <w:tc>
          <w:tcPr>
            <w:tcW w:w="637" w:type="pct"/>
            <w:gridSpan w:val="2"/>
            <w:tcBorders>
              <w:right w:val="nil"/>
            </w:tcBorders>
          </w:tcPr>
          <w:p w14:paraId="3E0F7DD2" w14:textId="77777777" w:rsidR="007F5A58" w:rsidRPr="009B3C81" w:rsidRDefault="007F5A58" w:rsidP="00CC2E2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New</w:t>
            </w:r>
          </w:p>
        </w:tc>
        <w:tc>
          <w:tcPr>
            <w:tcW w:w="650" w:type="pct"/>
            <w:tcBorders>
              <w:left w:val="nil"/>
              <w:right w:val="nil"/>
            </w:tcBorders>
          </w:tcPr>
          <w:p w14:paraId="735AA7F2" w14:textId="52F6C913" w:rsidR="007F5A58" w:rsidRPr="009B3C81" w:rsidRDefault="007F5A58" w:rsidP="00CC2E2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Modify</w:t>
            </w:r>
          </w:p>
        </w:tc>
        <w:tc>
          <w:tcPr>
            <w:tcW w:w="629" w:type="pct"/>
            <w:gridSpan w:val="3"/>
            <w:tcBorders>
              <w:left w:val="nil"/>
              <w:right w:val="nil"/>
            </w:tcBorders>
          </w:tcPr>
          <w:p w14:paraId="77E9D3C4"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641" w:type="pct"/>
            <w:gridSpan w:val="3"/>
            <w:tcBorders>
              <w:left w:val="nil"/>
            </w:tcBorders>
          </w:tcPr>
          <w:p w14:paraId="606DF2EC" w14:textId="2B1D8800" w:rsidR="007F5A58" w:rsidRPr="009B3C81" w:rsidRDefault="007F5A58" w:rsidP="00CC2E23">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No Change</w:t>
            </w:r>
          </w:p>
        </w:tc>
      </w:tr>
      <w:tr w:rsidR="007F5A58" w:rsidRPr="009B3C81" w14:paraId="27B2B59C" w14:textId="77777777" w:rsidTr="00CC2E23">
        <w:tc>
          <w:tcPr>
            <w:tcW w:w="1443" w:type="pct"/>
            <w:shd w:val="clear" w:color="auto" w:fill="D9D9D9"/>
            <w:vAlign w:val="center"/>
          </w:tcPr>
          <w:p w14:paraId="1709B0D5"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lastRenderedPageBreak/>
              <w:t>RTM</w:t>
            </w:r>
          </w:p>
        </w:tc>
        <w:tc>
          <w:tcPr>
            <w:tcW w:w="3557" w:type="pct"/>
            <w:gridSpan w:val="9"/>
          </w:tcPr>
          <w:p w14:paraId="69D190F3" w14:textId="77777777" w:rsidR="007F5A58" w:rsidRPr="009B3C81" w:rsidRDefault="007F5A58" w:rsidP="00CC2E23">
            <w:pPr>
              <w:pStyle w:val="BodyText"/>
              <w:rPr>
                <w:sz w:val="22"/>
                <w:szCs w:val="22"/>
              </w:rPr>
            </w:pPr>
          </w:p>
        </w:tc>
      </w:tr>
      <w:tr w:rsidR="007F5A58" w:rsidRPr="009B3C81" w14:paraId="5F5B9AD2" w14:textId="77777777" w:rsidTr="00CC2E23">
        <w:tc>
          <w:tcPr>
            <w:tcW w:w="1443" w:type="pct"/>
            <w:tcBorders>
              <w:bottom w:val="single" w:sz="6" w:space="0" w:color="000000"/>
            </w:tcBorders>
            <w:shd w:val="clear" w:color="auto" w:fill="D9D9D9"/>
            <w:vAlign w:val="center"/>
          </w:tcPr>
          <w:p w14:paraId="0DEDFAC4"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Options</w:t>
            </w:r>
          </w:p>
        </w:tc>
        <w:tc>
          <w:tcPr>
            <w:tcW w:w="3557" w:type="pct"/>
            <w:gridSpan w:val="9"/>
            <w:tcBorders>
              <w:bottom w:val="single" w:sz="4" w:space="0" w:color="auto"/>
            </w:tcBorders>
          </w:tcPr>
          <w:p w14:paraId="7DB9E38D" w14:textId="77777777" w:rsidR="007F5A58" w:rsidRPr="009B3C81" w:rsidRDefault="007F5A58" w:rsidP="00CC2E23">
            <w:pPr>
              <w:spacing w:before="60" w:after="60"/>
            </w:pPr>
            <w:r w:rsidRPr="009B3C81">
              <w:t>None</w:t>
            </w:r>
          </w:p>
        </w:tc>
      </w:tr>
      <w:tr w:rsidR="007F5A58" w:rsidRPr="009B3C81" w14:paraId="27F6D6C6" w14:textId="77777777" w:rsidTr="00CC2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584F5B34"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Routines</w:t>
            </w:r>
          </w:p>
        </w:tc>
        <w:tc>
          <w:tcPr>
            <w:tcW w:w="1674" w:type="pct"/>
            <w:gridSpan w:val="5"/>
            <w:tcBorders>
              <w:bottom w:val="single" w:sz="4" w:space="0" w:color="auto"/>
            </w:tcBorders>
            <w:shd w:val="clear" w:color="auto" w:fill="D9D9D9"/>
          </w:tcPr>
          <w:p w14:paraId="776ACFD3"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57B3CE1B"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 xml:space="preserve">Routines “Called”   </w:t>
            </w:r>
          </w:p>
        </w:tc>
      </w:tr>
      <w:tr w:rsidR="007F5A58" w:rsidRPr="009B3C81" w14:paraId="200431E5" w14:textId="77777777" w:rsidTr="00CC2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439A3229" w14:textId="77777777" w:rsidR="007F5A58" w:rsidRPr="001826A5" w:rsidRDefault="007F5A58" w:rsidP="00CC2E23">
            <w:pPr>
              <w:spacing w:before="60" w:after="60"/>
              <w:rPr>
                <w:rFonts w:ascii="Arial" w:hAnsi="Arial" w:cs="Arial"/>
                <w:b/>
                <w:sz w:val="20"/>
                <w:szCs w:val="20"/>
              </w:rPr>
            </w:pPr>
          </w:p>
        </w:tc>
        <w:tc>
          <w:tcPr>
            <w:tcW w:w="1674" w:type="pct"/>
            <w:gridSpan w:val="5"/>
            <w:tcBorders>
              <w:bottom w:val="single" w:sz="4" w:space="0" w:color="auto"/>
            </w:tcBorders>
            <w:vAlign w:val="center"/>
          </w:tcPr>
          <w:p w14:paraId="0D832CA2" w14:textId="77777777" w:rsidR="007F5A58" w:rsidRPr="009B3C81" w:rsidRDefault="007F5A58" w:rsidP="00CC2E23">
            <w:pPr>
              <w:spacing w:before="60" w:after="60"/>
            </w:pPr>
          </w:p>
        </w:tc>
        <w:tc>
          <w:tcPr>
            <w:tcW w:w="1883" w:type="pct"/>
            <w:gridSpan w:val="4"/>
            <w:tcBorders>
              <w:bottom w:val="single" w:sz="4" w:space="0" w:color="auto"/>
            </w:tcBorders>
            <w:vAlign w:val="center"/>
          </w:tcPr>
          <w:p w14:paraId="7C53FF3E" w14:textId="77777777" w:rsidR="007F5A58" w:rsidRPr="009B3C81" w:rsidRDefault="007F5A58" w:rsidP="00CC2E23">
            <w:pPr>
              <w:spacing w:before="60" w:after="60"/>
            </w:pPr>
          </w:p>
          <w:p w14:paraId="3D73D6CC" w14:textId="77777777" w:rsidR="007F5A58" w:rsidRPr="009B3C81" w:rsidRDefault="007F5A58" w:rsidP="00CC2E23">
            <w:pPr>
              <w:spacing w:before="60" w:after="60"/>
            </w:pPr>
          </w:p>
        </w:tc>
      </w:tr>
      <w:tr w:rsidR="007F5A58" w:rsidRPr="009B3C81" w14:paraId="0BEA1AD8" w14:textId="77777777" w:rsidTr="00CC2E23">
        <w:tc>
          <w:tcPr>
            <w:tcW w:w="1443" w:type="pct"/>
            <w:tcBorders>
              <w:top w:val="single" w:sz="6" w:space="0" w:color="000000"/>
            </w:tcBorders>
            <w:shd w:val="clear" w:color="auto" w:fill="D9D9D9"/>
            <w:vAlign w:val="center"/>
          </w:tcPr>
          <w:p w14:paraId="5BFAD33D"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Data Dictionary (DD) References</w:t>
            </w:r>
          </w:p>
        </w:tc>
        <w:tc>
          <w:tcPr>
            <w:tcW w:w="3557" w:type="pct"/>
            <w:gridSpan w:val="9"/>
          </w:tcPr>
          <w:p w14:paraId="4086BC14" w14:textId="608CCE98" w:rsidR="007F5A58" w:rsidRPr="009B3C81" w:rsidRDefault="007F5A58" w:rsidP="00CC2E23">
            <w:pPr>
              <w:spacing w:before="60" w:after="60"/>
            </w:pPr>
          </w:p>
        </w:tc>
      </w:tr>
      <w:tr w:rsidR="007F5A58" w:rsidRPr="009B3C81" w14:paraId="1427215A" w14:textId="77777777" w:rsidTr="00CC2E23">
        <w:tc>
          <w:tcPr>
            <w:tcW w:w="1443" w:type="pct"/>
            <w:shd w:val="clear" w:color="auto" w:fill="D9D9D9"/>
            <w:vAlign w:val="center"/>
          </w:tcPr>
          <w:p w14:paraId="2F148033"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Protocols</w:t>
            </w:r>
          </w:p>
        </w:tc>
        <w:tc>
          <w:tcPr>
            <w:tcW w:w="3557" w:type="pct"/>
            <w:gridSpan w:val="9"/>
          </w:tcPr>
          <w:p w14:paraId="4086F30D" w14:textId="77777777" w:rsidR="007F5A58" w:rsidRPr="009B3C81" w:rsidRDefault="007F5A58" w:rsidP="00CC2E23">
            <w:pPr>
              <w:spacing w:before="60" w:after="60"/>
            </w:pPr>
            <w:r w:rsidRPr="009B3C81">
              <w:t>None</w:t>
            </w:r>
          </w:p>
        </w:tc>
      </w:tr>
      <w:tr w:rsidR="007F5A58" w:rsidRPr="009B3C81" w14:paraId="00C2C2BA" w14:textId="77777777" w:rsidTr="00CC2E23">
        <w:tc>
          <w:tcPr>
            <w:tcW w:w="1443" w:type="pct"/>
            <w:shd w:val="clear" w:color="auto" w:fill="D9D9D9"/>
            <w:vAlign w:val="center"/>
          </w:tcPr>
          <w:p w14:paraId="3C373530"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Related Integration Control Registrations (ICRs)</w:t>
            </w:r>
          </w:p>
        </w:tc>
        <w:tc>
          <w:tcPr>
            <w:tcW w:w="3557" w:type="pct"/>
            <w:gridSpan w:val="9"/>
            <w:tcBorders>
              <w:bottom w:val="single" w:sz="6" w:space="0" w:color="000000"/>
            </w:tcBorders>
          </w:tcPr>
          <w:p w14:paraId="2D0054D2" w14:textId="77777777" w:rsidR="007F5A58" w:rsidRPr="009B3C81" w:rsidRDefault="007F5A58" w:rsidP="00CC2E23">
            <w:pPr>
              <w:spacing w:before="60" w:after="60"/>
            </w:pPr>
            <w:r w:rsidRPr="009B3C81">
              <w:t>None</w:t>
            </w:r>
          </w:p>
        </w:tc>
      </w:tr>
      <w:tr w:rsidR="007F5A58" w:rsidRPr="009B3C81" w14:paraId="68C4B17C" w14:textId="77777777" w:rsidTr="00CC2E23">
        <w:tc>
          <w:tcPr>
            <w:tcW w:w="1443" w:type="pct"/>
            <w:tcBorders>
              <w:right w:val="single" w:sz="4" w:space="0" w:color="auto"/>
            </w:tcBorders>
            <w:shd w:val="clear" w:color="auto" w:fill="D9D9D9"/>
            <w:vAlign w:val="center"/>
          </w:tcPr>
          <w:p w14:paraId="4AB50328"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Data Passing</w:t>
            </w:r>
          </w:p>
        </w:tc>
        <w:tc>
          <w:tcPr>
            <w:tcW w:w="516" w:type="pct"/>
            <w:tcBorders>
              <w:left w:val="single" w:sz="4" w:space="0" w:color="auto"/>
              <w:right w:val="nil"/>
            </w:tcBorders>
          </w:tcPr>
          <w:p w14:paraId="1D46E81B"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041" w:type="pct"/>
            <w:gridSpan w:val="3"/>
            <w:tcBorders>
              <w:left w:val="nil"/>
              <w:right w:val="nil"/>
            </w:tcBorders>
          </w:tcPr>
          <w:p w14:paraId="44431931"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549" w:type="pct"/>
            <w:gridSpan w:val="3"/>
            <w:tcBorders>
              <w:left w:val="nil"/>
              <w:right w:val="nil"/>
            </w:tcBorders>
          </w:tcPr>
          <w:p w14:paraId="5D2A4E48"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987" w:type="pct"/>
            <w:tcBorders>
              <w:left w:val="nil"/>
              <w:right w:val="nil"/>
            </w:tcBorders>
          </w:tcPr>
          <w:p w14:paraId="3B0A060F"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64" w:type="pct"/>
            <w:tcBorders>
              <w:left w:val="nil"/>
            </w:tcBorders>
          </w:tcPr>
          <w:p w14:paraId="0A97487E" w14:textId="77777777" w:rsidR="007F5A58" w:rsidRPr="009B3C81" w:rsidRDefault="007F5A58" w:rsidP="00CC2E23">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7F5A58" w:rsidRPr="009B3C81" w14:paraId="08737B05" w14:textId="77777777" w:rsidTr="00CC2E23">
        <w:tc>
          <w:tcPr>
            <w:tcW w:w="1443" w:type="pct"/>
            <w:shd w:val="clear" w:color="auto" w:fill="D9D9D9"/>
            <w:vAlign w:val="center"/>
          </w:tcPr>
          <w:p w14:paraId="5CD9C639"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Input Attribute Name and Definition</w:t>
            </w:r>
          </w:p>
        </w:tc>
        <w:tc>
          <w:tcPr>
            <w:tcW w:w="3557" w:type="pct"/>
            <w:gridSpan w:val="9"/>
          </w:tcPr>
          <w:p w14:paraId="2996734B"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Name:</w:t>
            </w:r>
          </w:p>
          <w:p w14:paraId="0BD1BE05"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Definition:</w:t>
            </w:r>
          </w:p>
        </w:tc>
      </w:tr>
      <w:tr w:rsidR="007F5A58" w:rsidRPr="009B3C81" w14:paraId="6BBADB6A" w14:textId="77777777" w:rsidTr="00CC2E23">
        <w:tc>
          <w:tcPr>
            <w:tcW w:w="1443" w:type="pct"/>
            <w:shd w:val="clear" w:color="auto" w:fill="D9D9D9"/>
            <w:vAlign w:val="center"/>
          </w:tcPr>
          <w:p w14:paraId="514320F1"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Output Attribute Name and Definition</w:t>
            </w:r>
          </w:p>
        </w:tc>
        <w:tc>
          <w:tcPr>
            <w:tcW w:w="3557" w:type="pct"/>
            <w:gridSpan w:val="9"/>
          </w:tcPr>
          <w:p w14:paraId="1753AB40"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Name:</w:t>
            </w:r>
          </w:p>
          <w:p w14:paraId="7FDD66BA" w14:textId="77777777" w:rsidR="007F5A58" w:rsidRPr="009B3C81" w:rsidRDefault="007F5A58" w:rsidP="00CC2E23">
            <w:pPr>
              <w:spacing w:before="60" w:after="60"/>
              <w:rPr>
                <w:rFonts w:ascii="Garamond" w:hAnsi="Garamond" w:cs="Arial"/>
                <w:szCs w:val="20"/>
              </w:rPr>
            </w:pPr>
            <w:r w:rsidRPr="009B3C81">
              <w:rPr>
                <w:rFonts w:ascii="Garamond" w:hAnsi="Garamond" w:cs="Arial"/>
                <w:szCs w:val="20"/>
              </w:rPr>
              <w:t>Definition:</w:t>
            </w:r>
          </w:p>
        </w:tc>
      </w:tr>
      <w:tr w:rsidR="007F5A58" w:rsidRPr="009B3C81" w14:paraId="2880D3F1" w14:textId="77777777" w:rsidTr="00CC2E2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A80566F"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t>Current Logic</w:t>
            </w:r>
          </w:p>
        </w:tc>
      </w:tr>
      <w:tr w:rsidR="007F5A58" w:rsidRPr="009B3C81" w14:paraId="124EE41D" w14:textId="77777777" w:rsidTr="00CC2E23">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14F8284" w14:textId="7DEA1B4D" w:rsidR="007F5A58" w:rsidRPr="00CC2E23" w:rsidRDefault="00CC2E23" w:rsidP="00ED4068">
            <w:pPr>
              <w:tabs>
                <w:tab w:val="left" w:pos="5078"/>
              </w:tabs>
              <w:autoSpaceDE w:val="0"/>
              <w:autoSpaceDN w:val="0"/>
              <w:adjustRightInd w:val="0"/>
            </w:pPr>
            <w:r w:rsidRPr="00CC2E23">
              <w:t>IBCD2 ;ALB/ARH - AUTOMATED BILLER (CREATE - SETUP/GATHER DATA FIELDS) ; 8/6/93</w:t>
            </w:r>
            <w:r w:rsidRPr="00CC2E23">
              <w:br/>
              <w:t> ;;2.0;INTEGRATED BILLING;**4,55,91,106,384,458**;21-MAR-94;Build 4</w:t>
            </w:r>
            <w:r w:rsidRPr="00CC2E23">
              <w:br/>
              <w:t> ;;Per VHA Directive 2004-038, this routine should not be modified.</w:t>
            </w:r>
            <w:r w:rsidRPr="00CC2E23">
              <w:br/>
              <w:t> ;</w:t>
            </w:r>
            <w:r w:rsidRPr="00CC2E23">
              <w:br/>
              <w:t>FIND ;</w:t>
            </w:r>
            <w:r w:rsidRPr="00CC2E23">
              <w:br/>
              <w:t> S IBX=$$CHKSYS^IBCD4 I 'IBX D TERR(0,0,$P(IBX,U,2)) G EXIT</w:t>
            </w:r>
            <w:r w:rsidRPr="00CC2E23">
              <w:br/>
              <w:t> S IBS="IBC0" F  S IBS=$O(^TMP(IBS)) Q:IBS=""  S IBX=$E(IBS,4,99) Q:$E(IBS,1,3)'="IBC"!'+IBX</w:t>
            </w:r>
            <w:proofErr w:type="gramStart"/>
            <w:r w:rsidRPr="00CC2E23">
              <w:t>  D</w:t>
            </w:r>
            <w:proofErr w:type="gramEnd"/>
            <w:r w:rsidRPr="00CC2E23">
              <w:br/>
              <w:t> . N IBQUERY</w:t>
            </w:r>
            <w:r w:rsidRPr="00CC2E23">
              <w:br/>
              <w:t> . S IBDFN=0 F</w:t>
            </w:r>
            <w:proofErr w:type="gramStart"/>
            <w:r w:rsidRPr="00CC2E23">
              <w:t>  S</w:t>
            </w:r>
            <w:proofErr w:type="gramEnd"/>
            <w:r w:rsidRPr="00CC2E23">
              <w:t> IBDFN=$O(^TMP(IBS,$J,IBDFN)) Q:'IBDFN  D</w:t>
            </w:r>
            <w:r w:rsidRPr="00CC2E23">
              <w:br/>
              <w:t> .. S IBSTDT="" F  S IBSTDT=$O(^TMP(IBS,$J,IBDFN,IBSTDT)) Q:IBSTDT=""  D  I $D(IBCT)&gt;9 D CREATE(.IBQUERY)</w:t>
            </w:r>
            <w:r w:rsidRPr="00CC2E23">
              <w:br/>
              <w:t> ... K IBCT S IBTRN=0 F  S IBTRN=$O(^TMP(IBS,$J,IBDFN,IBSTDT,IBTRN)) Q:'IBTRN  S IBCT(IBTRN)="",IBTF=^TMP(IBS,$J,IBDFN,IBSTDT,IBTRN)</w:t>
            </w:r>
            <w:r w:rsidRPr="00CC2E23">
              <w:br/>
              <w:t> .I $G(IBQUERY) D CLOSE^IBSDU(IBQUERY)</w:t>
            </w:r>
            <w:r w:rsidRPr="00CC2E23">
              <w:br/>
              <w:t>EXIT K IBS,IBDFN,IBSTDT,IBCT,IBTRN,IBTF,IBX,X,DFN</w:t>
            </w:r>
            <w:r w:rsidRPr="00CC2E23">
              <w:br/>
              <w:t> Q</w:t>
            </w:r>
            <w:r w:rsidRPr="00CC2E23">
              <w:br/>
              <w:t> ;</w:t>
            </w:r>
            <w:r w:rsidRPr="00CC2E23">
              <w:br/>
            </w:r>
            <w:r w:rsidRPr="00CC2E23">
              <w:lastRenderedPageBreak/>
              <w:t>CREATE(IBQUERY) ;set up a bill, required: IBCT(IBTRN),IBDFN,IBSTDT</w:t>
            </w:r>
            <w:r w:rsidRPr="00CC2E23">
              <w:br/>
              <w:t xml:space="preserve"> ; IBQUERY, if defined, will be used to activate the </w:t>
            </w:r>
            <w:proofErr w:type="spellStart"/>
            <w:r w:rsidRPr="00CC2E23">
              <w:t>outpt</w:t>
            </w:r>
            <w:proofErr w:type="spellEnd"/>
            <w:r w:rsidRPr="00CC2E23">
              <w:t xml:space="preserve"> visit QUERY</w:t>
            </w:r>
            <w:r w:rsidRPr="00CC2E23">
              <w:br/>
              <w:t> Q:$D(IBCT)&lt;9 K IB</w:t>
            </w:r>
            <w:r w:rsidRPr="00CC2E23">
              <w:br/>
              <w:t> S IBSP=$G(^IBE(350.9,1,1)),IBDIV=$P(IBSP,U,25),IBTRN=+$O(IBCT(0))</w:t>
            </w:r>
            <w:r w:rsidRPr="00CC2E23">
              <w:br/>
              <w:t> S IBTRND=$G(^IBT(356,IBTRN,0)) I 'IBTRND D TERR(+IBTRN,0,"Claims Tracking Record not found or not complete.") G QUIT</w:t>
            </w:r>
            <w:r w:rsidRPr="00CC2E23">
              <w:br/>
              <w:t> S IBTYPE=$P(IBTRND,U,18) S IBX=$$CHK I 'IBX D TERR(+IBTRN,0,$P(IBX,U,2)) G QUIT</w:t>
            </w:r>
            <w:r w:rsidRPr="00CC2E23">
              <w:br/>
              <w:t> ;</w:t>
            </w:r>
            <w:r w:rsidRPr="00CC2E23">
              <w:br/>
              <w:t> S IBX=$$ARSET I 'IBX D TERR(IBTRN,0,$P(IBX,U,2)) G QUIT</w:t>
            </w:r>
            <w:r w:rsidRPr="00CC2E23">
              <w:br/>
              <w:t> S IBIFN=+IBX,IB(.01)=$P(IBX,U,2),IB(.17)=$P(IBX,U,3),IB(.2)=1,IB(.22)=IBDIV</w:t>
            </w:r>
            <w:r w:rsidRPr="00CC2E23">
              <w:br/>
              <w:t> S (IB(.02),DFN)=IBDFN,IB(.06)=IBTF</w:t>
            </w:r>
            <w:r w:rsidRPr="00CC2E23">
              <w:br/>
              <w:t> S IB(.07)=$O(^DGCR(399.3,"B","REIMBURSABLE INS.",0)) I 'IB(.07) S IB(.07)=8</w:t>
            </w:r>
            <w:r w:rsidRPr="00CC2E23">
              <w:br/>
              <w:t> S IBX=$O(^IBT(356.2,"ATRTP",IBTRN,1,"")) I +IBX S IB(163)=$E($P($G(^IBT(356.2,IBX,2)),U,2),1,18) ;pre-cert #</w:t>
            </w:r>
            <w:r w:rsidRPr="00CC2E23">
              <w:br/>
              <w:t> ;</w:t>
            </w:r>
            <w:r w:rsidRPr="00CC2E23">
              <w:br/>
              <w:t> S IBX=$P($G(^IBE(356.6,+IBTYPE,0)),U,1)</w:t>
            </w:r>
            <w:r w:rsidRPr="00CC2E23">
              <w:br/>
              <w:t> I IBX="INPATIENT ADMISSION" D INPT^IBCD5 G CONT</w:t>
            </w:r>
            <w:r w:rsidRPr="00CC2E23">
              <w:br/>
              <w:t> I IBX="PRESCRIPTION REFILL" D RXRF G CONT</w:t>
            </w:r>
            <w:r w:rsidRPr="00CC2E23">
              <w:br/>
              <w:t> I IBX="OUTPATIENT VISIT" D OUTPT G CONT</w:t>
            </w:r>
            <w:r w:rsidRPr="00CC2E23">
              <w:br/>
              <w:t> G QUIT</w:t>
            </w:r>
            <w:r w:rsidRPr="00CC2E23">
              <w:br/>
              <w:t> ;</w:t>
            </w:r>
            <w:r w:rsidRPr="00CC2E23">
              <w:br/>
              <w:t>CONT S IBX=$$BDT^IBCU3(IBDFN,IB(.03)) S IB(.17)=$S(+IBX:IBX,1:IBIFN) ; continuing episode of care</w:t>
            </w:r>
            <w:r w:rsidRPr="00CC2E23">
              <w:br/>
              <w:t> ;Note if a primary bill is found for an outpatient bill then it allows them to choose the bill during bill creation, .17 is not editable on the screens</w:t>
            </w:r>
            <w:r w:rsidRPr="00CC2E23">
              <w:br/>
              <w:t> S IB(.18)=$$SC^IBCU3(IBDFN) ; SC at time of care</w:t>
            </w:r>
            <w:r w:rsidRPr="00CC2E23">
              <w:br/>
              <w:t> ;</w:t>
            </w:r>
            <w:r w:rsidRPr="00CC2E23">
              <w:br/>
              <w:t> ; Note: variable IBQUERY used in this call to ^IBCD3</w:t>
            </w:r>
            <w:r w:rsidRPr="00CC2E23">
              <w:br/>
              <w:t> D EN^IBCD3(.IBQUERY) ; create bill</w:t>
            </w:r>
            <w:r w:rsidRPr="00CC2E23">
              <w:br/>
              <w:t> ;</w:t>
            </w:r>
            <w:r w:rsidRPr="00CC2E23">
              <w:br/>
              <w:t> S IBTRN=0 F  S IBTRN=$O(IBCT(IBTRN)) Q:'IBTRN  D</w:t>
            </w:r>
            <w:r w:rsidRPr="00CC2E23">
              <w:br/>
              <w:t> . D </w:t>
            </w:r>
            <w:proofErr w:type="gramStart"/>
            <w:r w:rsidRPr="00CC2E23">
              <w:t>TERR(</w:t>
            </w:r>
            <w:proofErr w:type="gramEnd"/>
            <w:r w:rsidRPr="00CC2E23">
              <w:t>IBTRN,IBIFN,"") ; bill created</w:t>
            </w:r>
            <w:r w:rsidRPr="00CC2E23">
              <w:br/>
              <w:t> . I "</w:t>
            </w:r>
            <w:proofErr w:type="gramStart"/>
            <w:r w:rsidRPr="00CC2E23">
              <w:t>,2,3</w:t>
            </w:r>
            <w:proofErr w:type="gramEnd"/>
            <w:r w:rsidRPr="00CC2E23">
              <w:t xml:space="preserve">,"'[+$G(IB(.06)) D TEABD(IBTRN,0) ; remove </w:t>
            </w:r>
            <w:proofErr w:type="spellStart"/>
            <w:r w:rsidRPr="00CC2E23">
              <w:t>eabd</w:t>
            </w:r>
            <w:proofErr w:type="spellEnd"/>
            <w:r w:rsidRPr="00CC2E23">
              <w:t xml:space="preserve"> for final bills</w:t>
            </w:r>
            <w:r w:rsidRPr="00CC2E23">
              <w:br/>
              <w:t> . D </w:t>
            </w:r>
            <w:proofErr w:type="gramStart"/>
            <w:r w:rsidRPr="00CC2E23">
              <w:t>TBILL(</w:t>
            </w:r>
            <w:proofErr w:type="gramEnd"/>
            <w:r w:rsidRPr="00CC2E23">
              <w:t>IBTRN,IBIFN) ; set index for bill and event (356.399)</w:t>
            </w:r>
            <w:r w:rsidRPr="00CC2E23">
              <w:br/>
              <w:t> . I $O(IB(43,0)),$$NABSCT^IBCU81(IBTRN) D TERR(</w:t>
            </w:r>
            <w:proofErr w:type="spellStart"/>
            <w:r w:rsidRPr="00CC2E23">
              <w:t>IBTRN,IBIFN,"Stop</w:t>
            </w:r>
            <w:proofErr w:type="spellEnd"/>
            <w:r w:rsidRPr="00CC2E23">
              <w:t>/Clinic flagged to be ignored by auto biller but another visit is billed on same date.")</w:t>
            </w:r>
            <w:r w:rsidRPr="00CC2E23">
              <w:br/>
              <w:t> . I $O(IB(43,0)),$$NBOE^IBCU81(+$P($G(^IBT(356,+IBTRN,0)),U,4)) D TERR(</w:t>
            </w:r>
            <w:proofErr w:type="spellStart"/>
            <w:r w:rsidRPr="00CC2E23">
              <w:t>IBTRN,IBIFN,"Visit</w:t>
            </w:r>
            <w:proofErr w:type="spellEnd"/>
            <w:r w:rsidRPr="00CC2E23">
              <w:t xml:space="preserve"> flagged as SC in source file but has no RNB.")</w:t>
            </w:r>
            <w:r w:rsidRPr="00CC2E23">
              <w:br/>
              <w:t> ;</w:t>
            </w:r>
            <w:r w:rsidRPr="00CC2E23">
              <w:br/>
              <w:t> S IBTRN=$O(IBCT(IBTRN)) Q:'IBTRN  D</w:t>
            </w:r>
            <w:r w:rsidRPr="00CC2E23">
              <w:br/>
            </w:r>
            <w:r w:rsidRPr="00CC2E23">
              <w:lastRenderedPageBreak/>
              <w:t> . I $G(IB(.05))&gt;2,$G(IB(.27))=1,+$G(^DGCR(399,IBIFN,"MP")),'$O(^DGCR(399,IBIFN,"RC",0)) D TERR(</w:t>
            </w:r>
            <w:proofErr w:type="spellStart"/>
            <w:r w:rsidRPr="00CC2E23">
              <w:t>IBTRN,IBIFN,"This</w:t>
            </w:r>
            <w:proofErr w:type="spellEnd"/>
            <w:r w:rsidRPr="00CC2E23">
              <w:t xml:space="preserve"> RC Opt bill appears to have no institutional charges but may have professional charges.")</w:t>
            </w:r>
            <w:r w:rsidRPr="00CC2E23">
              <w:br/>
              <w:t> ;</w:t>
            </w:r>
            <w:r w:rsidRPr="00CC2E23">
              <w:br/>
              <w:t> S X=$$PRCDIV^IBCU71(IBIFN) ; reset bill division from site default to first procedures division</w:t>
            </w:r>
            <w:r w:rsidRPr="00CC2E23">
              <w:br/>
              <w:t> ;</w:t>
            </w:r>
            <w:r w:rsidRPr="00CC2E23">
              <w:br/>
              <w:t>QUIT K X,Y,IBX,IBY,IBSP,IBDIV,IBTRN,IBTRND,IBTYPE,IB</w:t>
            </w:r>
            <w:r w:rsidRPr="00CC2E23">
              <w:br/>
              <w:t> Q</w:t>
            </w:r>
            <w:r w:rsidRPr="00CC2E23">
              <w:br/>
              <w:t> ;</w:t>
            </w:r>
            <w:r w:rsidRPr="00CC2E23">
              <w:br/>
              <w:t>OUTPT S IB(.04)=$S(+$P($G(^DG(40.8,+IBDIV,0)),U,3):7,1:1) ;division outpatient only or hospital</w:t>
            </w:r>
            <w:r w:rsidRPr="00CC2E23">
              <w:br/>
              <w:t> S IB(.05)=3,IB(.06)=1,IB(.09)=4</w:t>
            </w:r>
            <w:r w:rsidRPr="00CC2E23">
              <w:br/>
              <w:t xml:space="preserve"> ;event </w:t>
            </w:r>
            <w:proofErr w:type="spellStart"/>
            <w:r w:rsidRPr="00CC2E23">
              <w:t>dt</w:t>
            </w:r>
            <w:proofErr w:type="spellEnd"/>
            <w:r w:rsidRPr="00CC2E23">
              <w:t xml:space="preserve"> is date of first visit, </w:t>
            </w:r>
            <w:proofErr w:type="spellStart"/>
            <w:r w:rsidRPr="00CC2E23">
              <w:t>stmt</w:t>
            </w:r>
            <w:proofErr w:type="spellEnd"/>
            <w:r w:rsidRPr="00CC2E23">
              <w:t xml:space="preserve"> from </w:t>
            </w:r>
            <w:proofErr w:type="spellStart"/>
            <w:r w:rsidRPr="00CC2E23">
              <w:t>is</w:t>
            </w:r>
            <w:proofErr w:type="spellEnd"/>
            <w:r w:rsidRPr="00CC2E23">
              <w:t xml:space="preserve"> first visit </w:t>
            </w:r>
            <w:proofErr w:type="spellStart"/>
            <w:r w:rsidRPr="00CC2E23">
              <w:t>dt</w:t>
            </w:r>
            <w:proofErr w:type="spellEnd"/>
            <w:r w:rsidRPr="00CC2E23">
              <w:t xml:space="preserve">, </w:t>
            </w:r>
            <w:proofErr w:type="spellStart"/>
            <w:r w:rsidRPr="00CC2E23">
              <w:t>stmt</w:t>
            </w:r>
            <w:proofErr w:type="spellEnd"/>
            <w:r w:rsidRPr="00CC2E23">
              <w:t xml:space="preserve"> to </w:t>
            </w:r>
            <w:proofErr w:type="spellStart"/>
            <w:r w:rsidRPr="00CC2E23">
              <w:t>is</w:t>
            </w:r>
            <w:proofErr w:type="spellEnd"/>
            <w:r w:rsidRPr="00CC2E23">
              <w:t xml:space="preserve"> last visit </w:t>
            </w:r>
            <w:proofErr w:type="spellStart"/>
            <w:r w:rsidRPr="00CC2E23">
              <w:t>dt</w:t>
            </w:r>
            <w:proofErr w:type="spellEnd"/>
            <w:r w:rsidRPr="00CC2E23">
              <w:t xml:space="preserve"> on bill</w:t>
            </w:r>
            <w:r w:rsidRPr="00CC2E23">
              <w:br/>
              <w:t> S (IB(.03),IB(151))=9999999,IB(152)=""</w:t>
            </w:r>
            <w:r w:rsidRPr="00CC2E23">
              <w:br/>
              <w:t> S IBTRNX=0 F  S IBTRNX=$O(IBCT(IBTRNX)) Q:'IBTRNX  S IBX=$P($G(^IBT(356,IBTRNX,0)),U,6)\1 D</w:t>
            </w:r>
            <w:r w:rsidRPr="00CC2E23">
              <w:br/>
              <w:t> . S IB(43,+IBX)="" S:IB(152)&lt;IBX IB(152)=IBX F IBI=.03,151 I IB(IBI)&gt;IBX S IB(IBI)=IBX</w:t>
            </w:r>
            <w:r w:rsidRPr="00CC2E23">
              <w:br/>
              <w:t> I +$$BILLRATE^IBCRU3(+$G(IB(.07)),IB(.05),IB(.03),"RC") S IB(.27)=1 ; reasonable charges institutional bill</w:t>
            </w:r>
            <w:r w:rsidRPr="00CC2E23">
              <w:br/>
              <w:t> K IBI,IBX,IBTRNX</w:t>
            </w:r>
            <w:r w:rsidRPr="00CC2E23">
              <w:br/>
              <w:t> Q</w:t>
            </w:r>
            <w:r w:rsidRPr="00CC2E23">
              <w:br/>
              <w:t>RXRF S IB(.04)=$S(+$P($G(^DG(40.8,+IBDIV,0)),U,3):7,1:1) ;division outpatient only or hospital</w:t>
            </w:r>
            <w:r w:rsidRPr="00CC2E23">
              <w:br/>
              <w:t> S IB(.05)=3,IB(.06)=1</w:t>
            </w:r>
            <w:r w:rsidRPr="00CC2E23">
              <w:br/>
              <w:t xml:space="preserve"> ;event </w:t>
            </w:r>
            <w:proofErr w:type="spellStart"/>
            <w:r w:rsidRPr="00CC2E23">
              <w:t>dt</w:t>
            </w:r>
            <w:proofErr w:type="spellEnd"/>
            <w:r w:rsidRPr="00CC2E23">
              <w:t xml:space="preserve"> is date of first visit, </w:t>
            </w:r>
            <w:proofErr w:type="spellStart"/>
            <w:r w:rsidRPr="00CC2E23">
              <w:t>stmt</w:t>
            </w:r>
            <w:proofErr w:type="spellEnd"/>
            <w:r w:rsidRPr="00CC2E23">
              <w:t xml:space="preserve"> from </w:t>
            </w:r>
            <w:proofErr w:type="spellStart"/>
            <w:r w:rsidRPr="00CC2E23">
              <w:t>is</w:t>
            </w:r>
            <w:proofErr w:type="spellEnd"/>
            <w:r w:rsidRPr="00CC2E23">
              <w:t xml:space="preserve"> first visit </w:t>
            </w:r>
            <w:proofErr w:type="spellStart"/>
            <w:r w:rsidRPr="00CC2E23">
              <w:t>dt</w:t>
            </w:r>
            <w:proofErr w:type="spellEnd"/>
            <w:r w:rsidRPr="00CC2E23">
              <w:t xml:space="preserve">, </w:t>
            </w:r>
            <w:proofErr w:type="spellStart"/>
            <w:r w:rsidRPr="00CC2E23">
              <w:t>stmt</w:t>
            </w:r>
            <w:proofErr w:type="spellEnd"/>
            <w:r w:rsidRPr="00CC2E23">
              <w:t xml:space="preserve"> to </w:t>
            </w:r>
            <w:proofErr w:type="spellStart"/>
            <w:r w:rsidRPr="00CC2E23">
              <w:t>is</w:t>
            </w:r>
            <w:proofErr w:type="spellEnd"/>
            <w:r w:rsidRPr="00CC2E23">
              <w:t xml:space="preserve"> last visit </w:t>
            </w:r>
            <w:proofErr w:type="spellStart"/>
            <w:r w:rsidRPr="00CC2E23">
              <w:t>dt</w:t>
            </w:r>
            <w:proofErr w:type="spellEnd"/>
            <w:r w:rsidRPr="00CC2E23">
              <w:t xml:space="preserve"> on bill</w:t>
            </w:r>
            <w:r w:rsidRPr="00CC2E23">
              <w:br/>
              <w:t> S (IB(.03),IB(151))=9999999,IB(152)=""</w:t>
            </w:r>
            <w:r w:rsidRPr="00CC2E23">
              <w:br/>
              <w:t> S IBTRNX=0 F  S IBTRNX=$O(IBCT(IBTRNX)) Q:'IBTRNX  S IBRX=$G(^IBT(356,IBTRNX,0)) D</w:t>
            </w:r>
            <w:r w:rsidRPr="00CC2E23">
              <w:br/>
              <w:t> . S IBX=$$RXRF^IBCD4(+$P(IBRX,U,8),+$P(IBRX,U,10)),IB(362.4,+$P(IBRX,U,8),+$P(IBRX,U,10))=IBX,IBX=$P(IBX,U,4)</w:t>
            </w:r>
            <w:r w:rsidRPr="00CC2E23">
              <w:br/>
              <w:t> . S:IB(152)&lt;IBX IB(152)=IBX F IBI=.03,151 I IB(IBI)&gt;IBX S IB(IBI)=IBX</w:t>
            </w:r>
            <w:r w:rsidRPr="00CC2E23">
              <w:br/>
              <w:t> . I $</w:t>
            </w:r>
            <w:proofErr w:type="gramStart"/>
            <w:r w:rsidRPr="00CC2E23">
              <w:t>P(</w:t>
            </w:r>
            <w:proofErr w:type="gramEnd"/>
            <w:r w:rsidRPr="00CC2E23">
              <w:t xml:space="preserve">IBRX,U,31)&gt;1 D  ;special consent </w:t>
            </w:r>
            <w:proofErr w:type="spellStart"/>
            <w:r w:rsidRPr="00CC2E23">
              <w:t>roi</w:t>
            </w:r>
            <w:proofErr w:type="spellEnd"/>
            <w:r w:rsidRPr="00CC2E23">
              <w:br/>
              <w:t> .. S </w:t>
            </w:r>
            <w:proofErr w:type="gramStart"/>
            <w:r w:rsidRPr="00CC2E23">
              <w:t>IB(</w:t>
            </w:r>
            <w:proofErr w:type="gramEnd"/>
            <w:r w:rsidRPr="00CC2E23">
              <w:t>155)=1,IB(157)=0 ; is dx sensitive</w:t>
            </w:r>
            <w:r w:rsidRPr="00CC2E23">
              <w:br/>
              <w:t> .. I $P(IBRX,U,31)=2 S IB(157)=1 ; ROI obtained</w:t>
            </w:r>
            <w:r w:rsidRPr="00CC2E23">
              <w:br/>
              <w:t> K IBI,IBX,IBTRNX,IBRX</w:t>
            </w:r>
            <w:r w:rsidRPr="00CC2E23">
              <w:br/>
              <w:t> Q</w:t>
            </w:r>
            <w:r w:rsidRPr="00CC2E23">
              <w:br/>
              <w:t> ;</w:t>
            </w:r>
            <w:r w:rsidRPr="00CC2E23">
              <w:br/>
              <w:t>ARSET() ; set up entry for new bill in AR returns IFN, bill number</w:t>
            </w:r>
            <w:r w:rsidRPr="00CC2E23">
              <w:br/>
              <w:t xml:space="preserve"> ;otherwise "0^error </w:t>
            </w:r>
            <w:proofErr w:type="spellStart"/>
            <w:r w:rsidRPr="00CC2E23">
              <w:t>meaasge</w:t>
            </w:r>
            <w:proofErr w:type="spellEnd"/>
            <w:r w:rsidRPr="00CC2E23">
              <w:t>"</w:t>
            </w:r>
            <w:r w:rsidRPr="00CC2E23">
              <w:br/>
              <w:t> N X S X="0^</w:t>
            </w:r>
            <w:proofErr w:type="spellStart"/>
            <w:r w:rsidRPr="00CC2E23">
              <w:t>Can not</w:t>
            </w:r>
            <w:proofErr w:type="spellEnd"/>
            <w:r w:rsidRPr="00CC2E23">
              <w:t xml:space="preserve"> set up bill in AR."</w:t>
            </w:r>
            <w:r w:rsidRPr="00CC2E23">
              <w:br/>
              <w:t> S PRCASV("SER")=$P($G(^IBE(350.9,1,1)),U,14),PRCASV("SITE")=+$P($$SITE^VASITE,U,3)</w:t>
            </w:r>
            <w:r w:rsidRPr="00CC2E23">
              <w:br/>
              <w:t> D SETUP^PRCASVC3</w:t>
            </w:r>
            <w:r w:rsidRPr="00CC2E23">
              <w:br/>
            </w:r>
            <w:r w:rsidRPr="00CC2E23">
              <w:lastRenderedPageBreak/>
              <w:t> I $P(PRCASV("ARBIL"),U)=-1 S X="0^"_$P(PRCASV("ARBIL"),U,2)_" - "_$$ETXT^IBEFUNC($P(PRCASV("ARBIL"),U,2)) G ARSETQ</w:t>
            </w:r>
            <w:r w:rsidRPr="00CC2E23">
              <w:br/>
              <w:t> I $P(PRCASV("ARREC"),U)=-1 S X="0^"_$P(PRCASV("ARREC"),U,2)_" - "_$$ETXT^IBEFUNC($P(PRCASV("ARREC"),U,2)) G ARSETQ</w:t>
            </w:r>
            <w:r w:rsidRPr="00CC2E23">
              <w:br/>
              <w:t> S X=PRCASV("ARREC")_U_$P(PRCASV("ARBIL"),"-",2)</w:t>
            </w:r>
            <w:r w:rsidRPr="00CC2E23">
              <w:br/>
              <w:t>ARSETQ K PRCASV</w:t>
            </w:r>
            <w:r w:rsidRPr="00CC2E23">
              <w:br/>
              <w:t> Q X</w:t>
            </w:r>
            <w:r w:rsidRPr="00CC2E23">
              <w:br/>
              <w:t> ;</w:t>
            </w:r>
            <w:r w:rsidRPr="00CC2E23">
              <w:br/>
              <w:t>CHK() ;other checks</w:t>
            </w:r>
            <w:r w:rsidRPr="00CC2E23">
              <w:br/>
              <w:t> N X S X=1 I $G(^DPT(+$G(IBDFN),0))="" S X="0^Patient information lacking."</w:t>
            </w:r>
            <w:r w:rsidRPr="00CC2E23">
              <w:br/>
              <w:t> Q X</w:t>
            </w:r>
            <w:r w:rsidRPr="00CC2E23">
              <w:br/>
              <w:t> ;</w:t>
            </w:r>
            <w:r w:rsidRPr="00CC2E23">
              <w:br/>
              <w:t>TEABD(TRN,IBDT) ;</w:t>
            </w:r>
            <w:r w:rsidRPr="00CC2E23">
              <w:br/>
              <w:t> S IBDT=+$G(IBDT),^TMP("IBEABD",$J,+TRN,+IBDT)=""</w:t>
            </w:r>
            <w:r w:rsidRPr="00CC2E23">
              <w:br/>
              <w:t> Q</w:t>
            </w:r>
            <w:r w:rsidRPr="00CC2E23">
              <w:br/>
              <w:t>TERR(TRN,IFN,ER) ;</w:t>
            </w:r>
            <w:r w:rsidRPr="00CC2E23">
              <w:br/>
              <w:t> N X S TRN=+$G(TRN),IFN=+$G(IFN),X=+$G(^TMP("IBCE",$J,DT,TRN,IFN))+1</w:t>
            </w:r>
            <w:r w:rsidRPr="00CC2E23">
              <w:br/>
              <w:t> S ^TMP("IBCE",$J,DT,TRN,IFN,X)=$G(ER),^TMP("IBCE",$J,DT,TRN,IFN)=X</w:t>
            </w:r>
            <w:r w:rsidRPr="00CC2E23">
              <w:br/>
              <w:t> Q</w:t>
            </w:r>
            <w:r w:rsidRPr="00CC2E23">
              <w:br/>
              <w:t>TBILL(TRN,IFN) ;</w:t>
            </w:r>
            <w:r w:rsidRPr="00CC2E23">
              <w:br/>
              <w:t> I '$D(^IBT(356,+$G(TRN),0))!('$D(^DGCR(399,+$G(IFN),0))) Q</w:t>
            </w:r>
            <w:r w:rsidRPr="00CC2E23">
              <w:br/>
              <w:t> S ^TMP("IBILL",$J,TRN,IFN)=""</w:t>
            </w:r>
            <w:r w:rsidRPr="00CC2E23">
              <w:br/>
              <w:t> Q</w:t>
            </w:r>
          </w:p>
        </w:tc>
      </w:tr>
      <w:tr w:rsidR="007F5A58" w:rsidRPr="009B3C81" w14:paraId="3206A7DE" w14:textId="77777777" w:rsidTr="00CC2E23">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791DE36" w14:textId="77777777" w:rsidR="007F5A58" w:rsidRPr="001826A5" w:rsidRDefault="007F5A58" w:rsidP="00CC2E23">
            <w:pPr>
              <w:spacing w:before="60" w:after="60"/>
              <w:rPr>
                <w:rFonts w:ascii="Arial" w:hAnsi="Arial" w:cs="Arial"/>
                <w:b/>
                <w:sz w:val="20"/>
                <w:szCs w:val="20"/>
              </w:rPr>
            </w:pPr>
            <w:r w:rsidRPr="001826A5">
              <w:rPr>
                <w:rFonts w:ascii="Arial" w:hAnsi="Arial" w:cs="Arial"/>
                <w:b/>
                <w:sz w:val="20"/>
                <w:szCs w:val="20"/>
              </w:rPr>
              <w:lastRenderedPageBreak/>
              <w:t>Modified Logic (Changes are in bold)</w:t>
            </w:r>
          </w:p>
        </w:tc>
      </w:tr>
      <w:tr w:rsidR="007F5A58" w:rsidRPr="00820DF2" w14:paraId="1A602E89" w14:textId="77777777" w:rsidTr="00CC2E23">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3F43CB1" w14:textId="2E27F913" w:rsidR="001F7941" w:rsidRPr="004F117F" w:rsidRDefault="001F7941" w:rsidP="00CC2E23">
            <w:pPr>
              <w:tabs>
                <w:tab w:val="left" w:pos="5078"/>
              </w:tabs>
              <w:autoSpaceDE w:val="0"/>
              <w:autoSpaceDN w:val="0"/>
              <w:adjustRightInd w:val="0"/>
              <w:contextualSpacing/>
              <w:rPr>
                <w:b/>
              </w:rPr>
            </w:pPr>
            <w:r w:rsidRPr="00CC2E23">
              <w:t>OUTPT S IB(.04)=$S(+$P($G(^DG(40.8,+IBDIV,0)),U,3):7,1:1) ;division outpatient only or hospital</w:t>
            </w:r>
            <w:r w:rsidRPr="00CC2E23">
              <w:br/>
              <w:t> S IB(.05)=3,IB(.06)=1,IB(.09)=4</w:t>
            </w:r>
            <w:r w:rsidRPr="00CC2E23">
              <w:br/>
              <w:t xml:space="preserve"> ;event </w:t>
            </w:r>
            <w:proofErr w:type="spellStart"/>
            <w:r w:rsidRPr="00CC2E23">
              <w:t>dt</w:t>
            </w:r>
            <w:proofErr w:type="spellEnd"/>
            <w:r w:rsidRPr="00CC2E23">
              <w:t xml:space="preserve"> is date of first visit, </w:t>
            </w:r>
            <w:proofErr w:type="spellStart"/>
            <w:r w:rsidRPr="00CC2E23">
              <w:t>stmt</w:t>
            </w:r>
            <w:proofErr w:type="spellEnd"/>
            <w:r w:rsidRPr="00CC2E23">
              <w:t xml:space="preserve"> from </w:t>
            </w:r>
            <w:proofErr w:type="spellStart"/>
            <w:r w:rsidRPr="00CC2E23">
              <w:t>is</w:t>
            </w:r>
            <w:proofErr w:type="spellEnd"/>
            <w:r w:rsidRPr="00CC2E23">
              <w:t xml:space="preserve"> first visit </w:t>
            </w:r>
            <w:proofErr w:type="spellStart"/>
            <w:r w:rsidRPr="00CC2E23">
              <w:t>dt</w:t>
            </w:r>
            <w:proofErr w:type="spellEnd"/>
            <w:r w:rsidRPr="00CC2E23">
              <w:t xml:space="preserve">, </w:t>
            </w:r>
            <w:proofErr w:type="spellStart"/>
            <w:r w:rsidRPr="00CC2E23">
              <w:t>stmt</w:t>
            </w:r>
            <w:proofErr w:type="spellEnd"/>
            <w:r w:rsidRPr="00CC2E23">
              <w:t xml:space="preserve"> to </w:t>
            </w:r>
            <w:proofErr w:type="spellStart"/>
            <w:r w:rsidRPr="00CC2E23">
              <w:t>is</w:t>
            </w:r>
            <w:proofErr w:type="spellEnd"/>
            <w:r w:rsidRPr="00CC2E23">
              <w:t xml:space="preserve"> last visit </w:t>
            </w:r>
            <w:proofErr w:type="spellStart"/>
            <w:r w:rsidRPr="00CC2E23">
              <w:t>dt</w:t>
            </w:r>
            <w:proofErr w:type="spellEnd"/>
            <w:r w:rsidRPr="00CC2E23">
              <w:t xml:space="preserve"> on bill</w:t>
            </w:r>
            <w:r w:rsidRPr="00CC2E23">
              <w:br/>
              <w:t> S (IB(.03),IB(151))=9999999,IB(152)=""</w:t>
            </w:r>
            <w:r w:rsidRPr="00CC2E23">
              <w:br/>
              <w:t> S IBTRNX=0 F  S IBTRNX=$O(IBCT(IBTRNX)) Q:'IBTRNX  S IBX=$P($G(^IBT(356,IBTRNX,0)),U,6)\1 D</w:t>
            </w:r>
            <w:r w:rsidRPr="00CC2E23">
              <w:br/>
              <w:t> . S IB(43,+IBX)="" S:IB(152)&lt;IBX IB(152)=IBX F IBI=.03,151 I IB(IBI)&gt;IBX S IB(IBI)=IBX</w:t>
            </w:r>
            <w:r w:rsidRPr="00CC2E23">
              <w:br/>
              <w:t> I +$$BILLRATE^IBCRU3(+$G(IB(.07)),IB(.05),IB(.03),"RC") S IB(.27)=1 ; reasonable charges institutional bill</w:t>
            </w:r>
            <w:r w:rsidRPr="00CC2E23">
              <w:br/>
            </w:r>
            <w:r w:rsidRPr="004F117F">
              <w:rPr>
                <w:b/>
                <w:highlight w:val="yellow"/>
              </w:rPr>
              <w:t>S </w:t>
            </w:r>
            <w:r w:rsidR="00976403">
              <w:rPr>
                <w:b/>
                <w:highlight w:val="yellow"/>
              </w:rPr>
              <w:t>IB</w:t>
            </w:r>
            <w:r w:rsidRPr="004F117F">
              <w:rPr>
                <w:b/>
                <w:highlight w:val="yellow"/>
              </w:rPr>
              <w:t>DENT=$F($$GET1^DIQ(409.68,$P(IBTRND,"^",4)_",",.10),"DENTAL")</w:t>
            </w:r>
            <w:r w:rsidRPr="004F117F">
              <w:rPr>
                <w:b/>
              </w:rPr>
              <w:t> </w:t>
            </w:r>
          </w:p>
          <w:p w14:paraId="66C5C004" w14:textId="77777777" w:rsidR="004F117F" w:rsidRDefault="001F7941" w:rsidP="00CC2E23">
            <w:pPr>
              <w:tabs>
                <w:tab w:val="left" w:pos="5078"/>
              </w:tabs>
              <w:autoSpaceDE w:val="0"/>
              <w:autoSpaceDN w:val="0"/>
              <w:adjustRightInd w:val="0"/>
              <w:contextualSpacing/>
            </w:pPr>
            <w:r w:rsidRPr="00CC2E23">
              <w:t>K IBI,IBX,IBTRNX</w:t>
            </w:r>
            <w:r w:rsidRPr="00CC2E23">
              <w:br/>
              <w:t> Q</w:t>
            </w:r>
          </w:p>
          <w:p w14:paraId="5FAE834B" w14:textId="77777777" w:rsidR="004F117F" w:rsidRDefault="004F117F" w:rsidP="00CC2E23">
            <w:pPr>
              <w:tabs>
                <w:tab w:val="left" w:pos="5078"/>
              </w:tabs>
              <w:autoSpaceDE w:val="0"/>
              <w:autoSpaceDN w:val="0"/>
              <w:adjustRightInd w:val="0"/>
              <w:contextualSpacing/>
            </w:pPr>
          </w:p>
          <w:p w14:paraId="44EFC204" w14:textId="77777777" w:rsidR="004F117F" w:rsidRDefault="004F117F" w:rsidP="00CC2E23">
            <w:pPr>
              <w:tabs>
                <w:tab w:val="left" w:pos="5078"/>
              </w:tabs>
              <w:autoSpaceDE w:val="0"/>
              <w:autoSpaceDN w:val="0"/>
              <w:adjustRightInd w:val="0"/>
              <w:contextualSpacing/>
            </w:pPr>
          </w:p>
          <w:p w14:paraId="4462B901" w14:textId="4775A441" w:rsidR="007F5A58" w:rsidRPr="00580462" w:rsidRDefault="004F117F" w:rsidP="00976403">
            <w:pPr>
              <w:tabs>
                <w:tab w:val="left" w:pos="5078"/>
              </w:tabs>
              <w:autoSpaceDE w:val="0"/>
              <w:autoSpaceDN w:val="0"/>
              <w:adjustRightInd w:val="0"/>
              <w:contextualSpacing/>
              <w:rPr>
                <w:color w:val="000000" w:themeColor="text1"/>
                <w:highlight w:val="yellow"/>
              </w:rPr>
            </w:pPr>
            <w:r w:rsidRPr="00CC2E23">
              <w:t>CONT S IBX=$$BDT^IBCU3(IBDFN,IB(.03)) S IB(.17)=$S(+IBX:IBX,1:IBIFN) ; continuing episode of care</w:t>
            </w:r>
            <w:r w:rsidRPr="00CC2E23">
              <w:br/>
            </w:r>
            <w:r w:rsidRPr="00CC2E23">
              <w:lastRenderedPageBreak/>
              <w:t> ;Note if a primary bill is found for an outpatient bill then it allows them to choose the bill during bill creation, .17 is not editable on the screens</w:t>
            </w:r>
            <w:r w:rsidRPr="00CC2E23">
              <w:br/>
              <w:t> S IB(.18)=$$SC^IBCU3(IBDFN) ; SC at time of care</w:t>
            </w:r>
            <w:r w:rsidRPr="00CC2E23">
              <w:br/>
              <w:t> ;</w:t>
            </w:r>
            <w:r w:rsidRPr="00CC2E23">
              <w:br/>
              <w:t> ; Note: variable IBQUERY used in this call to ^IBCD3</w:t>
            </w:r>
            <w:r w:rsidRPr="00CC2E23">
              <w:br/>
              <w:t> D EN^IBCD3(.IBQUERY) ; create bill</w:t>
            </w:r>
            <w:r w:rsidRPr="00CC2E23">
              <w:br/>
              <w:t> ;</w:t>
            </w:r>
            <w:r w:rsidRPr="00CC2E23">
              <w:br/>
              <w:t> S IBTRN=0 F  S IBTRN=$O(IBCT(IBTRN)) Q:'IBTRN  D</w:t>
            </w:r>
            <w:r w:rsidRPr="00CC2E23">
              <w:br/>
              <w:t> . D </w:t>
            </w:r>
            <w:proofErr w:type="gramStart"/>
            <w:r w:rsidRPr="00CC2E23">
              <w:t>TERR(</w:t>
            </w:r>
            <w:proofErr w:type="gramEnd"/>
            <w:r w:rsidRPr="00CC2E23">
              <w:t>IBTRN,IBIFN,"") ; bill created</w:t>
            </w:r>
            <w:r w:rsidRPr="00CC2E23">
              <w:br/>
              <w:t> . I "</w:t>
            </w:r>
            <w:proofErr w:type="gramStart"/>
            <w:r w:rsidRPr="00CC2E23">
              <w:t>,2,3</w:t>
            </w:r>
            <w:proofErr w:type="gramEnd"/>
            <w:r w:rsidRPr="00CC2E23">
              <w:t xml:space="preserve">,"'[+$G(IB(.06)) D TEABD(IBTRN,0) ; remove </w:t>
            </w:r>
            <w:proofErr w:type="spellStart"/>
            <w:r w:rsidRPr="00CC2E23">
              <w:t>eabd</w:t>
            </w:r>
            <w:proofErr w:type="spellEnd"/>
            <w:r w:rsidRPr="00CC2E23">
              <w:t xml:space="preserve"> for final bills</w:t>
            </w:r>
            <w:r w:rsidRPr="00CC2E23">
              <w:br/>
              <w:t> . D </w:t>
            </w:r>
            <w:proofErr w:type="gramStart"/>
            <w:r w:rsidRPr="00CC2E23">
              <w:t>TBILL(</w:t>
            </w:r>
            <w:proofErr w:type="gramEnd"/>
            <w:r w:rsidRPr="00CC2E23">
              <w:t>IBTRN,IBIFN) ; set index for bill and event (356.399)</w:t>
            </w:r>
            <w:r w:rsidRPr="00CC2E23">
              <w:br/>
              <w:t> . I $O(IB(43,0)),$$NABSCT^IBCU81(IBTRN) D TERR(</w:t>
            </w:r>
            <w:proofErr w:type="spellStart"/>
            <w:r w:rsidRPr="00CC2E23">
              <w:t>IBTRN,IBIFN,"Stop</w:t>
            </w:r>
            <w:proofErr w:type="spellEnd"/>
            <w:r w:rsidRPr="00CC2E23">
              <w:t>/Clinic flagged to be ignored by auto biller but another visit is billed on same date.")</w:t>
            </w:r>
            <w:r w:rsidRPr="00CC2E23">
              <w:br/>
              <w:t> . I $O(IB(43,0)),$$NBOE^IBCU81(+$P($G(^IBT(356,+IBTRN,0)),U,4)) D TERR(</w:t>
            </w:r>
            <w:proofErr w:type="spellStart"/>
            <w:r w:rsidRPr="00CC2E23">
              <w:t>IBTRN,IBIFN,"Visit</w:t>
            </w:r>
            <w:proofErr w:type="spellEnd"/>
            <w:r w:rsidRPr="00CC2E23">
              <w:t xml:space="preserve"> flagged as SC in source file but has no RNB.")</w:t>
            </w:r>
            <w:r w:rsidRPr="00CC2E23">
              <w:br/>
              <w:t> ;</w:t>
            </w:r>
            <w:r w:rsidRPr="00CC2E23">
              <w:br/>
              <w:t> S IBTRN=$O(IBCT(IBTRN)) Q:'IBTRN  D</w:t>
            </w:r>
            <w:r w:rsidRPr="00CC2E23">
              <w:br/>
              <w:t> . I $G(IB(.05))&gt;2,$G(IB(.27))=1,+$G(^DGCR(399,IBIFN,"MP")),'$O(^DGCR(399,IBIFN,"RC",0)) D TERR(</w:t>
            </w:r>
            <w:proofErr w:type="spellStart"/>
            <w:r w:rsidRPr="00CC2E23">
              <w:t>IBTRN,IBIFN,"This</w:t>
            </w:r>
            <w:proofErr w:type="spellEnd"/>
            <w:r w:rsidRPr="00CC2E23">
              <w:t xml:space="preserve"> RC Opt bill appears to have no institutional charges but may have professional charges.")</w:t>
            </w:r>
            <w:r w:rsidRPr="00CC2E23">
              <w:br/>
              <w:t> ;</w:t>
            </w:r>
            <w:r w:rsidRPr="00CC2E23">
              <w:br/>
              <w:t> S X=$$PRCDIV^IBCU71(IBIFN) ; reset bill division from site default to first procedures division</w:t>
            </w:r>
            <w:r w:rsidRPr="00CC2E23">
              <w:br/>
              <w:t> ;</w:t>
            </w:r>
            <w:r w:rsidRPr="00CC2E23">
              <w:br/>
              <w:t>QUIT K X,Y,IBX,IBY,IBSP,IBDIV,IBTRN,IBTRND,IBTYPE,IB</w:t>
            </w:r>
            <w:r>
              <w:t>,</w:t>
            </w:r>
            <w:r w:rsidR="00976403">
              <w:rPr>
                <w:b/>
              </w:rPr>
              <w:t>IBDENT</w:t>
            </w:r>
            <w:r w:rsidRPr="004F117F">
              <w:br/>
            </w:r>
            <w:r w:rsidRPr="00CC2E23">
              <w:t> Q</w:t>
            </w:r>
            <w:r w:rsidRPr="00CC2E23">
              <w:br/>
            </w:r>
            <w:r w:rsidR="001F7941" w:rsidRPr="00CC2E23">
              <w:br/>
            </w:r>
          </w:p>
        </w:tc>
      </w:tr>
    </w:tbl>
    <w:p w14:paraId="52E8A0EF" w14:textId="77777777" w:rsidR="007F5A58" w:rsidRPr="007F5A58" w:rsidRDefault="007F5A58" w:rsidP="007F5A58">
      <w:pPr>
        <w:pStyle w:val="BodyText"/>
        <w:ind w:left="720"/>
      </w:pPr>
    </w:p>
    <w:p w14:paraId="6823893A" w14:textId="3E392DFD" w:rsidR="004F117F" w:rsidRDefault="004F117F" w:rsidP="004F117F">
      <w:pPr>
        <w:pStyle w:val="BodyText"/>
        <w:numPr>
          <w:ilvl w:val="0"/>
          <w:numId w:val="28"/>
        </w:numPr>
      </w:pPr>
      <w:r>
        <w:t>Change code in routine IBCU82 to allow for the processing of a Dental Claim.</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631"/>
        <w:gridCol w:w="985"/>
        <w:gridCol w:w="283"/>
        <w:gridCol w:w="1223"/>
        <w:gridCol w:w="547"/>
        <w:gridCol w:w="275"/>
        <w:gridCol w:w="497"/>
        <w:gridCol w:w="405"/>
        <w:gridCol w:w="1821"/>
        <w:gridCol w:w="892"/>
      </w:tblGrid>
      <w:tr w:rsidR="004F117F" w:rsidRPr="009B3C81" w14:paraId="660F4DBA" w14:textId="77777777" w:rsidTr="00ED4068">
        <w:trPr>
          <w:tblHeader/>
        </w:trPr>
        <w:tc>
          <w:tcPr>
            <w:tcW w:w="1443" w:type="pct"/>
            <w:shd w:val="clear" w:color="auto" w:fill="D9D9D9"/>
            <w:vAlign w:val="center"/>
          </w:tcPr>
          <w:p w14:paraId="27230086"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Routines</w:t>
            </w:r>
          </w:p>
        </w:tc>
        <w:tc>
          <w:tcPr>
            <w:tcW w:w="3557" w:type="pct"/>
            <w:gridSpan w:val="9"/>
            <w:tcBorders>
              <w:bottom w:val="single" w:sz="6" w:space="0" w:color="000000"/>
            </w:tcBorders>
            <w:shd w:val="clear" w:color="auto" w:fill="D9D9D9"/>
          </w:tcPr>
          <w:p w14:paraId="04D7CE3B"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Activities</w:t>
            </w:r>
          </w:p>
        </w:tc>
      </w:tr>
      <w:tr w:rsidR="004F117F" w:rsidRPr="009B3C81" w14:paraId="57EAF451" w14:textId="77777777" w:rsidTr="00ED4068">
        <w:trPr>
          <w:tblHeader/>
        </w:trPr>
        <w:tc>
          <w:tcPr>
            <w:tcW w:w="1443" w:type="pct"/>
            <w:shd w:val="clear" w:color="auto" w:fill="D9D9D9"/>
            <w:vAlign w:val="center"/>
          </w:tcPr>
          <w:p w14:paraId="7425BD6C"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Routine Name</w:t>
            </w:r>
          </w:p>
        </w:tc>
        <w:tc>
          <w:tcPr>
            <w:tcW w:w="3557" w:type="pct"/>
            <w:gridSpan w:val="9"/>
            <w:tcBorders>
              <w:bottom w:val="single" w:sz="6" w:space="0" w:color="000000"/>
            </w:tcBorders>
          </w:tcPr>
          <w:p w14:paraId="66E0C4CE" w14:textId="18206156" w:rsidR="004F117F" w:rsidRPr="009B3C81" w:rsidRDefault="004F117F" w:rsidP="004F117F">
            <w:pPr>
              <w:spacing w:before="60" w:after="60"/>
              <w:rPr>
                <w:szCs w:val="20"/>
              </w:rPr>
            </w:pPr>
            <w:r>
              <w:rPr>
                <w:szCs w:val="20"/>
              </w:rPr>
              <w:t>IBCU82</w:t>
            </w:r>
          </w:p>
        </w:tc>
      </w:tr>
      <w:tr w:rsidR="004F117F" w:rsidRPr="009B3C81" w14:paraId="0182951A" w14:textId="77777777" w:rsidTr="00ED4068">
        <w:tc>
          <w:tcPr>
            <w:tcW w:w="1443" w:type="pct"/>
            <w:shd w:val="clear" w:color="auto" w:fill="D9D9D9"/>
            <w:vAlign w:val="center"/>
          </w:tcPr>
          <w:p w14:paraId="6BABAD53"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Enhancement Category</w:t>
            </w:r>
          </w:p>
        </w:tc>
        <w:tc>
          <w:tcPr>
            <w:tcW w:w="637" w:type="pct"/>
            <w:gridSpan w:val="2"/>
            <w:tcBorders>
              <w:right w:val="nil"/>
            </w:tcBorders>
          </w:tcPr>
          <w:p w14:paraId="34254A8E" w14:textId="77777777" w:rsidR="004F117F" w:rsidRPr="009B3C81" w:rsidRDefault="004F117F" w:rsidP="00ED4068">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New</w:t>
            </w:r>
          </w:p>
        </w:tc>
        <w:tc>
          <w:tcPr>
            <w:tcW w:w="650" w:type="pct"/>
            <w:tcBorders>
              <w:left w:val="nil"/>
              <w:right w:val="nil"/>
            </w:tcBorders>
          </w:tcPr>
          <w:p w14:paraId="15A9F7BD" w14:textId="77777777" w:rsidR="004F117F" w:rsidRPr="009B3C81" w:rsidRDefault="004F117F" w:rsidP="00ED4068">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Modify</w:t>
            </w:r>
          </w:p>
        </w:tc>
        <w:tc>
          <w:tcPr>
            <w:tcW w:w="629" w:type="pct"/>
            <w:gridSpan w:val="3"/>
            <w:tcBorders>
              <w:left w:val="nil"/>
              <w:right w:val="nil"/>
            </w:tcBorders>
          </w:tcPr>
          <w:p w14:paraId="3491D272" w14:textId="77777777" w:rsidR="004F117F" w:rsidRPr="009B3C81" w:rsidRDefault="004F117F" w:rsidP="00ED406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641" w:type="pct"/>
            <w:gridSpan w:val="3"/>
            <w:tcBorders>
              <w:left w:val="nil"/>
            </w:tcBorders>
          </w:tcPr>
          <w:p w14:paraId="59432F83" w14:textId="77777777" w:rsidR="004F117F" w:rsidRPr="009B3C81" w:rsidRDefault="004F117F" w:rsidP="00ED4068">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No Change</w:t>
            </w:r>
          </w:p>
        </w:tc>
      </w:tr>
      <w:tr w:rsidR="004F117F" w:rsidRPr="009B3C81" w14:paraId="0F31E14D" w14:textId="77777777" w:rsidTr="00ED4068">
        <w:tc>
          <w:tcPr>
            <w:tcW w:w="1443" w:type="pct"/>
            <w:shd w:val="clear" w:color="auto" w:fill="D9D9D9"/>
            <w:vAlign w:val="center"/>
          </w:tcPr>
          <w:p w14:paraId="099EB820"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RTM</w:t>
            </w:r>
          </w:p>
        </w:tc>
        <w:tc>
          <w:tcPr>
            <w:tcW w:w="3557" w:type="pct"/>
            <w:gridSpan w:val="9"/>
          </w:tcPr>
          <w:p w14:paraId="290A6783" w14:textId="77777777" w:rsidR="004F117F" w:rsidRPr="009B3C81" w:rsidRDefault="004F117F" w:rsidP="00ED4068">
            <w:pPr>
              <w:pStyle w:val="BodyText"/>
              <w:rPr>
                <w:sz w:val="22"/>
                <w:szCs w:val="22"/>
              </w:rPr>
            </w:pPr>
          </w:p>
        </w:tc>
      </w:tr>
      <w:tr w:rsidR="004F117F" w:rsidRPr="009B3C81" w14:paraId="10EB35DD" w14:textId="77777777" w:rsidTr="00ED4068">
        <w:tc>
          <w:tcPr>
            <w:tcW w:w="1443" w:type="pct"/>
            <w:tcBorders>
              <w:bottom w:val="single" w:sz="6" w:space="0" w:color="000000"/>
            </w:tcBorders>
            <w:shd w:val="clear" w:color="auto" w:fill="D9D9D9"/>
            <w:vAlign w:val="center"/>
          </w:tcPr>
          <w:p w14:paraId="079CF47F"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Related Options</w:t>
            </w:r>
          </w:p>
        </w:tc>
        <w:tc>
          <w:tcPr>
            <w:tcW w:w="3557" w:type="pct"/>
            <w:gridSpan w:val="9"/>
            <w:tcBorders>
              <w:bottom w:val="single" w:sz="4" w:space="0" w:color="auto"/>
            </w:tcBorders>
          </w:tcPr>
          <w:p w14:paraId="2B5C59BB" w14:textId="77777777" w:rsidR="004F117F" w:rsidRPr="009B3C81" w:rsidRDefault="004F117F" w:rsidP="00ED4068">
            <w:pPr>
              <w:spacing w:before="60" w:after="60"/>
            </w:pPr>
            <w:r w:rsidRPr="009B3C81">
              <w:t>None</w:t>
            </w:r>
          </w:p>
        </w:tc>
      </w:tr>
      <w:tr w:rsidR="004F117F" w:rsidRPr="009B3C81" w14:paraId="7E72413B" w14:textId="77777777" w:rsidTr="00ED40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2A7E0FBA"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Related Routines</w:t>
            </w:r>
          </w:p>
        </w:tc>
        <w:tc>
          <w:tcPr>
            <w:tcW w:w="1674" w:type="pct"/>
            <w:gridSpan w:val="5"/>
            <w:tcBorders>
              <w:bottom w:val="single" w:sz="4" w:space="0" w:color="auto"/>
            </w:tcBorders>
            <w:shd w:val="clear" w:color="auto" w:fill="D9D9D9"/>
          </w:tcPr>
          <w:p w14:paraId="412E29C0"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23047E69"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 xml:space="preserve">Routines “Called”   </w:t>
            </w:r>
          </w:p>
        </w:tc>
      </w:tr>
      <w:tr w:rsidR="004F117F" w:rsidRPr="009B3C81" w14:paraId="78E91712" w14:textId="77777777" w:rsidTr="00ED40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003D7264" w14:textId="77777777" w:rsidR="004F117F" w:rsidRPr="001826A5" w:rsidRDefault="004F117F" w:rsidP="00ED4068">
            <w:pPr>
              <w:spacing w:before="60" w:after="60"/>
              <w:rPr>
                <w:rFonts w:ascii="Arial" w:hAnsi="Arial" w:cs="Arial"/>
                <w:b/>
                <w:sz w:val="20"/>
                <w:szCs w:val="20"/>
              </w:rPr>
            </w:pPr>
          </w:p>
        </w:tc>
        <w:tc>
          <w:tcPr>
            <w:tcW w:w="1674" w:type="pct"/>
            <w:gridSpan w:val="5"/>
            <w:tcBorders>
              <w:bottom w:val="single" w:sz="4" w:space="0" w:color="auto"/>
            </w:tcBorders>
            <w:vAlign w:val="center"/>
          </w:tcPr>
          <w:p w14:paraId="505A26D7" w14:textId="77777777" w:rsidR="004F117F" w:rsidRPr="009B3C81" w:rsidRDefault="004F117F" w:rsidP="00ED4068">
            <w:pPr>
              <w:spacing w:before="60" w:after="60"/>
            </w:pPr>
          </w:p>
        </w:tc>
        <w:tc>
          <w:tcPr>
            <w:tcW w:w="1883" w:type="pct"/>
            <w:gridSpan w:val="4"/>
            <w:tcBorders>
              <w:bottom w:val="single" w:sz="4" w:space="0" w:color="auto"/>
            </w:tcBorders>
            <w:vAlign w:val="center"/>
          </w:tcPr>
          <w:p w14:paraId="2D90EF02" w14:textId="77777777" w:rsidR="004F117F" w:rsidRPr="009B3C81" w:rsidRDefault="004F117F" w:rsidP="00ED4068">
            <w:pPr>
              <w:spacing w:before="60" w:after="60"/>
            </w:pPr>
          </w:p>
          <w:p w14:paraId="2C2DECFB" w14:textId="77777777" w:rsidR="004F117F" w:rsidRPr="009B3C81" w:rsidRDefault="004F117F" w:rsidP="00ED4068">
            <w:pPr>
              <w:spacing w:before="60" w:after="60"/>
            </w:pPr>
          </w:p>
        </w:tc>
      </w:tr>
      <w:tr w:rsidR="004F117F" w:rsidRPr="009B3C81" w14:paraId="6A5BEEF4" w14:textId="77777777" w:rsidTr="00ED4068">
        <w:tc>
          <w:tcPr>
            <w:tcW w:w="1443" w:type="pct"/>
            <w:tcBorders>
              <w:top w:val="single" w:sz="6" w:space="0" w:color="000000"/>
            </w:tcBorders>
            <w:shd w:val="clear" w:color="auto" w:fill="D9D9D9"/>
            <w:vAlign w:val="center"/>
          </w:tcPr>
          <w:p w14:paraId="21270F18"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Data Dictionary (DD) References</w:t>
            </w:r>
          </w:p>
        </w:tc>
        <w:tc>
          <w:tcPr>
            <w:tcW w:w="3557" w:type="pct"/>
            <w:gridSpan w:val="9"/>
          </w:tcPr>
          <w:p w14:paraId="727AC171" w14:textId="77777777" w:rsidR="004F117F" w:rsidRPr="009B3C81" w:rsidRDefault="004F117F" w:rsidP="00ED4068">
            <w:pPr>
              <w:spacing w:before="60" w:after="60"/>
            </w:pPr>
          </w:p>
        </w:tc>
      </w:tr>
      <w:tr w:rsidR="004F117F" w:rsidRPr="009B3C81" w14:paraId="6F90C196" w14:textId="77777777" w:rsidTr="00ED4068">
        <w:tc>
          <w:tcPr>
            <w:tcW w:w="1443" w:type="pct"/>
            <w:shd w:val="clear" w:color="auto" w:fill="D9D9D9"/>
            <w:vAlign w:val="center"/>
          </w:tcPr>
          <w:p w14:paraId="63EAFDDA"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Related Protocols</w:t>
            </w:r>
          </w:p>
        </w:tc>
        <w:tc>
          <w:tcPr>
            <w:tcW w:w="3557" w:type="pct"/>
            <w:gridSpan w:val="9"/>
          </w:tcPr>
          <w:p w14:paraId="49196DA9" w14:textId="77777777" w:rsidR="004F117F" w:rsidRPr="009B3C81" w:rsidRDefault="004F117F" w:rsidP="00ED4068">
            <w:pPr>
              <w:spacing w:before="60" w:after="60"/>
            </w:pPr>
            <w:r w:rsidRPr="009B3C81">
              <w:t>None</w:t>
            </w:r>
          </w:p>
        </w:tc>
      </w:tr>
      <w:tr w:rsidR="004F117F" w:rsidRPr="009B3C81" w14:paraId="05D88E34" w14:textId="77777777" w:rsidTr="00ED4068">
        <w:tc>
          <w:tcPr>
            <w:tcW w:w="1443" w:type="pct"/>
            <w:shd w:val="clear" w:color="auto" w:fill="D9D9D9"/>
            <w:vAlign w:val="center"/>
          </w:tcPr>
          <w:p w14:paraId="1F5F857D"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Related Integration Control Registrations (ICRs)</w:t>
            </w:r>
          </w:p>
        </w:tc>
        <w:tc>
          <w:tcPr>
            <w:tcW w:w="3557" w:type="pct"/>
            <w:gridSpan w:val="9"/>
            <w:tcBorders>
              <w:bottom w:val="single" w:sz="6" w:space="0" w:color="000000"/>
            </w:tcBorders>
          </w:tcPr>
          <w:p w14:paraId="2E90D8C3" w14:textId="77777777" w:rsidR="004F117F" w:rsidRPr="009B3C81" w:rsidRDefault="004F117F" w:rsidP="00ED4068">
            <w:pPr>
              <w:spacing w:before="60" w:after="60"/>
            </w:pPr>
            <w:r w:rsidRPr="009B3C81">
              <w:t>None</w:t>
            </w:r>
          </w:p>
        </w:tc>
      </w:tr>
      <w:tr w:rsidR="004F117F" w:rsidRPr="009B3C81" w14:paraId="245FFF11" w14:textId="77777777" w:rsidTr="00ED4068">
        <w:tc>
          <w:tcPr>
            <w:tcW w:w="1443" w:type="pct"/>
            <w:tcBorders>
              <w:right w:val="single" w:sz="4" w:space="0" w:color="auto"/>
            </w:tcBorders>
            <w:shd w:val="clear" w:color="auto" w:fill="D9D9D9"/>
            <w:vAlign w:val="center"/>
          </w:tcPr>
          <w:p w14:paraId="5FD420CE"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Data Passing</w:t>
            </w:r>
          </w:p>
        </w:tc>
        <w:tc>
          <w:tcPr>
            <w:tcW w:w="516" w:type="pct"/>
            <w:tcBorders>
              <w:left w:val="single" w:sz="4" w:space="0" w:color="auto"/>
              <w:right w:val="nil"/>
            </w:tcBorders>
          </w:tcPr>
          <w:p w14:paraId="67FB565A" w14:textId="77777777" w:rsidR="004F117F" w:rsidRPr="009B3C81" w:rsidRDefault="004F117F"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041" w:type="pct"/>
            <w:gridSpan w:val="3"/>
            <w:tcBorders>
              <w:left w:val="nil"/>
              <w:right w:val="nil"/>
            </w:tcBorders>
          </w:tcPr>
          <w:p w14:paraId="302C9A88" w14:textId="77777777" w:rsidR="004F117F" w:rsidRPr="009B3C81" w:rsidRDefault="004F117F"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549" w:type="pct"/>
            <w:gridSpan w:val="3"/>
            <w:tcBorders>
              <w:left w:val="nil"/>
              <w:right w:val="nil"/>
            </w:tcBorders>
          </w:tcPr>
          <w:p w14:paraId="3A311319" w14:textId="77777777" w:rsidR="004F117F" w:rsidRPr="009B3C81" w:rsidRDefault="004F117F"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987" w:type="pct"/>
            <w:tcBorders>
              <w:left w:val="nil"/>
              <w:right w:val="nil"/>
            </w:tcBorders>
          </w:tcPr>
          <w:p w14:paraId="07B668B2" w14:textId="77777777" w:rsidR="004F117F" w:rsidRPr="009B3C81" w:rsidRDefault="004F117F"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64" w:type="pct"/>
            <w:tcBorders>
              <w:left w:val="nil"/>
            </w:tcBorders>
          </w:tcPr>
          <w:p w14:paraId="7BDB3A7E" w14:textId="77777777" w:rsidR="004F117F" w:rsidRPr="009B3C81" w:rsidRDefault="004F117F"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4F117F" w:rsidRPr="009B3C81" w14:paraId="325CE69D" w14:textId="77777777" w:rsidTr="00ED4068">
        <w:tc>
          <w:tcPr>
            <w:tcW w:w="1443" w:type="pct"/>
            <w:shd w:val="clear" w:color="auto" w:fill="D9D9D9"/>
            <w:vAlign w:val="center"/>
          </w:tcPr>
          <w:p w14:paraId="11C8FC6E"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Input Attribute Name and Definition</w:t>
            </w:r>
          </w:p>
        </w:tc>
        <w:tc>
          <w:tcPr>
            <w:tcW w:w="3557" w:type="pct"/>
            <w:gridSpan w:val="9"/>
          </w:tcPr>
          <w:p w14:paraId="6688C5DA" w14:textId="77777777" w:rsidR="004F117F" w:rsidRPr="009B3C81" w:rsidRDefault="004F117F" w:rsidP="00ED4068">
            <w:pPr>
              <w:spacing w:before="60" w:after="60"/>
              <w:rPr>
                <w:rFonts w:ascii="Garamond" w:hAnsi="Garamond" w:cs="Arial"/>
                <w:szCs w:val="20"/>
              </w:rPr>
            </w:pPr>
            <w:r w:rsidRPr="009B3C81">
              <w:rPr>
                <w:rFonts w:ascii="Garamond" w:hAnsi="Garamond" w:cs="Arial"/>
                <w:szCs w:val="20"/>
              </w:rPr>
              <w:t>Name:</w:t>
            </w:r>
          </w:p>
          <w:p w14:paraId="281B1763" w14:textId="77777777" w:rsidR="004F117F" w:rsidRPr="009B3C81" w:rsidRDefault="004F117F" w:rsidP="00ED4068">
            <w:pPr>
              <w:spacing w:before="60" w:after="60"/>
              <w:rPr>
                <w:rFonts w:ascii="Garamond" w:hAnsi="Garamond" w:cs="Arial"/>
                <w:szCs w:val="20"/>
              </w:rPr>
            </w:pPr>
            <w:r w:rsidRPr="009B3C81">
              <w:rPr>
                <w:rFonts w:ascii="Garamond" w:hAnsi="Garamond" w:cs="Arial"/>
                <w:szCs w:val="20"/>
              </w:rPr>
              <w:t>Definition:</w:t>
            </w:r>
          </w:p>
        </w:tc>
      </w:tr>
      <w:tr w:rsidR="004F117F" w:rsidRPr="009B3C81" w14:paraId="3CECABA7" w14:textId="77777777" w:rsidTr="00ED4068">
        <w:tc>
          <w:tcPr>
            <w:tcW w:w="1443" w:type="pct"/>
            <w:shd w:val="clear" w:color="auto" w:fill="D9D9D9"/>
            <w:vAlign w:val="center"/>
          </w:tcPr>
          <w:p w14:paraId="3107F0F9"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Output Attribute Name and Definition</w:t>
            </w:r>
          </w:p>
        </w:tc>
        <w:tc>
          <w:tcPr>
            <w:tcW w:w="3557" w:type="pct"/>
            <w:gridSpan w:val="9"/>
          </w:tcPr>
          <w:p w14:paraId="18B4556E" w14:textId="77777777" w:rsidR="004F117F" w:rsidRPr="009B3C81" w:rsidRDefault="004F117F" w:rsidP="00ED4068">
            <w:pPr>
              <w:spacing w:before="60" w:after="60"/>
              <w:rPr>
                <w:rFonts w:ascii="Garamond" w:hAnsi="Garamond" w:cs="Arial"/>
                <w:szCs w:val="20"/>
              </w:rPr>
            </w:pPr>
            <w:r w:rsidRPr="009B3C81">
              <w:rPr>
                <w:rFonts w:ascii="Garamond" w:hAnsi="Garamond" w:cs="Arial"/>
                <w:szCs w:val="20"/>
              </w:rPr>
              <w:t>Name:</w:t>
            </w:r>
          </w:p>
          <w:p w14:paraId="593E0FB0" w14:textId="77777777" w:rsidR="004F117F" w:rsidRPr="009B3C81" w:rsidRDefault="004F117F" w:rsidP="00ED4068">
            <w:pPr>
              <w:spacing w:before="60" w:after="60"/>
              <w:rPr>
                <w:rFonts w:ascii="Garamond" w:hAnsi="Garamond" w:cs="Arial"/>
                <w:szCs w:val="20"/>
              </w:rPr>
            </w:pPr>
            <w:r w:rsidRPr="009B3C81">
              <w:rPr>
                <w:rFonts w:ascii="Garamond" w:hAnsi="Garamond" w:cs="Arial"/>
                <w:szCs w:val="20"/>
              </w:rPr>
              <w:t>Definition:</w:t>
            </w:r>
          </w:p>
        </w:tc>
      </w:tr>
      <w:tr w:rsidR="004F117F" w:rsidRPr="009B3C81" w14:paraId="3C8FEBC3" w14:textId="77777777" w:rsidTr="00ED406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5E8201E7"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t>Current Logic</w:t>
            </w:r>
          </w:p>
        </w:tc>
      </w:tr>
      <w:tr w:rsidR="004F117F" w:rsidRPr="009B3C81" w14:paraId="5804CFA0" w14:textId="77777777" w:rsidTr="00ED406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78546071" w14:textId="3E748BE4" w:rsidR="004F117F" w:rsidRPr="004F117F" w:rsidRDefault="004F117F" w:rsidP="00ED4068">
            <w:pPr>
              <w:tabs>
                <w:tab w:val="left" w:pos="5078"/>
              </w:tabs>
              <w:autoSpaceDE w:val="0"/>
              <w:autoSpaceDN w:val="0"/>
              <w:adjustRightInd w:val="0"/>
            </w:pPr>
            <w:r w:rsidRPr="004F117F">
              <w:t>IBCU82 ;ALB/ARH - THIRD PARTY BILLING UTILITIES (AUTOMATED BILLER) ;02 JUL 93</w:t>
            </w:r>
            <w:r w:rsidRPr="004F117F">
              <w:br/>
              <w:t> ;;2.0;INTEGRATED BILLING;**43,55,91,124,160,304,347,432**;21-MAR-94;Build 192</w:t>
            </w:r>
            <w:r w:rsidRPr="004F117F">
              <w:br/>
              <w:t> ;;Per VHA Directive 2004-038, this routine should not be modified.</w:t>
            </w:r>
            <w:r w:rsidRPr="004F117F">
              <w:br/>
              <w:t> ;</w:t>
            </w:r>
            <w:r w:rsidRPr="004F117F">
              <w:br/>
              <w:t> ;</w:t>
            </w:r>
            <w:r w:rsidRPr="004F117F">
              <w:br/>
              <w:t>EVNTCHK(IBTRN) ;special checks to determine if event should be auto billed</w:t>
            </w:r>
            <w:r w:rsidRPr="004F117F">
              <w:br/>
              <w:t xml:space="preserve"> ;checks for INS, non-veteran patient, possible workers comp and tort </w:t>
            </w:r>
            <w:proofErr w:type="spellStart"/>
            <w:r w:rsidRPr="004F117F">
              <w:t>feasor</w:t>
            </w:r>
            <w:proofErr w:type="spellEnd"/>
            <w:r w:rsidRPr="004F117F">
              <w:t xml:space="preserve">, admitted for </w:t>
            </w:r>
            <w:proofErr w:type="spellStart"/>
            <w:r w:rsidRPr="004F117F">
              <w:t>sc</w:t>
            </w:r>
            <w:proofErr w:type="spellEnd"/>
            <w:r w:rsidRPr="004F117F">
              <w:t xml:space="preserve"> cond., </w:t>
            </w:r>
            <w:proofErr w:type="spellStart"/>
            <w:r w:rsidRPr="004F117F">
              <w:t>outp</w:t>
            </w:r>
            <w:proofErr w:type="spellEnd"/>
            <w:r w:rsidRPr="004F117F">
              <w:t xml:space="preserve"> dental stop, </w:t>
            </w:r>
            <w:proofErr w:type="spellStart"/>
            <w:r w:rsidRPr="004F117F">
              <w:t>optv</w:t>
            </w:r>
            <w:proofErr w:type="spellEnd"/>
            <w:r w:rsidRPr="004F117F">
              <w:t xml:space="preserve"> while </w:t>
            </w:r>
            <w:proofErr w:type="spellStart"/>
            <w:r w:rsidRPr="004F117F">
              <w:t>inpt</w:t>
            </w:r>
            <w:proofErr w:type="spellEnd"/>
            <w:r w:rsidRPr="004F117F">
              <w:t>, category covered by ins, non-billable stop or clinic</w:t>
            </w:r>
            <w:r w:rsidRPr="004F117F">
              <w:br/>
              <w:t> ;(assumes that Claims Tracking does the SC check for Outpatients)</w:t>
            </w:r>
            <w:r w:rsidRPr="004F117F">
              <w:br/>
              <w:t> ;input: IBTRN - claims tracking event</w:t>
            </w:r>
            <w:r w:rsidRPr="004F117F">
              <w:br/>
              <w:t> ; DISP - if true then any error message will be displayed on exit.</w:t>
            </w:r>
            <w:r w:rsidRPr="004F117F">
              <w:br/>
              <w:t> ;output: returns "1^error message" if one of the checks failed, 0 otherwise</w:t>
            </w:r>
            <w:r w:rsidRPr="004F117F">
              <w:br/>
              <w:t> ;</w:t>
            </w:r>
            <w:r w:rsidRPr="004F117F">
              <w:br/>
              <w:t> N X,IBX,IBY,IBZ,IBTRND,IBCAT,IBCOV,DFN,IBEVDT,VAEL,VADMVT,VAINDT S X=0,IBTRND=$G(^IBT(356,+$G(IBTRN),0)) G:IBTRND="" EVNTCQ</w:t>
            </w:r>
            <w:r w:rsidRPr="004F117F">
              <w:br/>
              <w:t> I +$P(IBTRND,U,18)=1,'+$P(IBTRND,U,5) S X="1^Claims Tracking event does not have an associated Inpatient Admission." G EVNTCQ</w:t>
            </w:r>
            <w:r w:rsidRPr="004F117F">
              <w:br/>
              <w:t> I +$</w:t>
            </w:r>
            <w:proofErr w:type="gramStart"/>
            <w:r w:rsidRPr="004F117F">
              <w:t>P(</w:t>
            </w:r>
            <w:proofErr w:type="gramEnd"/>
            <w:r w:rsidRPr="004F117F">
              <w:t>IBTRND,U,18)=2,'+$P(IBTRND,U,4) S X="1^Claims Tracking event does not have an associated Outpatient Visit." G EVNTCQ</w:t>
            </w:r>
            <w:r w:rsidRPr="004F117F">
              <w:br/>
              <w:t> I +$</w:t>
            </w:r>
            <w:proofErr w:type="gramStart"/>
            <w:r w:rsidRPr="004F117F">
              <w:t>P(</w:t>
            </w:r>
            <w:proofErr w:type="gramEnd"/>
            <w:r w:rsidRPr="004F117F">
              <w:t>IBTRND,U,18)=4,'+$P(IBTRND,U,8) S X="1^Claims Tracking event does not have an associated prescription in Pharmacy." G EVNTCQ</w:t>
            </w:r>
            <w:r w:rsidRPr="004F117F">
              <w:br/>
            </w:r>
            <w:r w:rsidRPr="004F117F">
              <w:lastRenderedPageBreak/>
              <w:t> I +$</w:t>
            </w:r>
            <w:proofErr w:type="gramStart"/>
            <w:r w:rsidRPr="004F117F">
              <w:t>P(</w:t>
            </w:r>
            <w:proofErr w:type="gramEnd"/>
            <w:r w:rsidRPr="004F117F">
              <w:t>IBTRND,U,18)=4,$P(IBTRND,U,10)="" S X="1^Claims Tracking event does not have an associated prescription refill in Pharmacy." G EVNTCQ</w:t>
            </w:r>
            <w:r w:rsidRPr="004F117F">
              <w:br/>
              <w:t> ;</w:t>
            </w:r>
            <w:r w:rsidRPr="004F117F">
              <w:br/>
              <w:t> S DFN=+$P(IBTRND,U,2),IBEVDT=$P(IBTRND,U,6) I '$$INSURED^IBCNS1(DFN,IBEVDT) S X="1^Patient not insured for event date." G EVNTCQ</w:t>
            </w:r>
            <w:r w:rsidRPr="004F117F">
              <w:br/>
              <w:t> ; Check filing timeframe</w:t>
            </w:r>
            <w:r w:rsidRPr="004F117F">
              <w:br/>
              <w:t> I '$$PTFTF^IBCNSU31(DFN,IBEVDT) S X="1^Filing timeframe not met" G EVNTCQ</w:t>
            </w:r>
            <w:r w:rsidRPr="004F117F">
              <w:br/>
              <w:t> S IBCAT=$S($P(IBTRND,U,18)=1!($P(IBTRND,U,18)=5):"INPATIENT",$P(IBTRND,U,18)=2:"OUTPATIENT",$P(IBTRND,U,18)=4:"PHARMACY",1:"")</w:t>
            </w:r>
            <w:r w:rsidRPr="004F117F">
              <w:br/>
              <w:t> I IBCAT'="",'$$PTCOV^IBCNSU3(DFN,IBEVDT,IBCAT) S X="1^Patient insurance does not cover "_IBCAT_"." G EVNTCQ</w:t>
            </w:r>
            <w:r w:rsidRPr="004F117F">
              <w:br/>
              <w:t> D ELIG^VADPT S X=0 I </w:t>
            </w:r>
            <w:proofErr w:type="gramStart"/>
            <w:r w:rsidRPr="004F117F">
              <w:t>'VAEL(</w:t>
            </w:r>
            <w:proofErr w:type="gramEnd"/>
            <w:r w:rsidRPr="004F117F">
              <w:t>4) S X="1^Patient is not a veteran." G EVNTCQ</w:t>
            </w:r>
            <w:r w:rsidRPr="004F117F">
              <w:br/>
              <w:t> ;</w:t>
            </w:r>
            <w:r w:rsidRPr="004F117F">
              <w:br/>
              <w:t xml:space="preserve"> ;check the last disposition before the episode to see if maybe workers comp or tort </w:t>
            </w:r>
            <w:proofErr w:type="spellStart"/>
            <w:r w:rsidRPr="004F117F">
              <w:t>feasor</w:t>
            </w:r>
            <w:proofErr w:type="spellEnd"/>
            <w:r w:rsidRPr="004F117F">
              <w:br/>
              <w:t> S IBX=9999999-(IBEVDT\1+1),IBX=$O(^DPT(+DFN,"DIS",IBX)) I +IBX S IBY=$$DT(IBX),IBX=$G(^DPT(DFN,"DIS",IBX,2)) D  G:+X EVNTCQ</w:t>
            </w:r>
            <w:r w:rsidRPr="004F117F">
              <w:br/>
              <w:t> . I $</w:t>
            </w:r>
            <w:proofErr w:type="gramStart"/>
            <w:r w:rsidRPr="004F117F">
              <w:t>P(</w:t>
            </w:r>
            <w:proofErr w:type="gramEnd"/>
            <w:r w:rsidRPr="004F117F">
              <w:t>IBX,U,1)="Y" S X="1^Need may be related to occupation, check "_IBY_" disposition." Q</w:t>
            </w:r>
            <w:r w:rsidRPr="004F117F">
              <w:br/>
              <w:t> . I $</w:t>
            </w:r>
            <w:proofErr w:type="gramStart"/>
            <w:r w:rsidRPr="004F117F">
              <w:t>P(</w:t>
            </w:r>
            <w:proofErr w:type="gramEnd"/>
            <w:r w:rsidRPr="004F117F">
              <w:t>IBX,U,4)="Y" S X="1^Need may be related to an accident, check "_IBY_" disposition." Q</w:t>
            </w:r>
            <w:r w:rsidRPr="004F117F">
              <w:br/>
              <w:t> ;</w:t>
            </w:r>
            <w:r w:rsidRPr="004F117F">
              <w:br/>
              <w:t> I +$P(IBTRND,U,5) S IBX=$G(^DGPM(+$P(IBTRND,U,5),0)) D  G EVNTCQ ; inpatient specific</w:t>
            </w:r>
            <w:r w:rsidRPr="004F117F">
              <w:br/>
              <w:t> . I IBX="" S X="1^Inpatient admission movement not found." Q</w:t>
            </w:r>
            <w:r w:rsidRPr="004F117F">
              <w:br/>
              <w:t> . I +$</w:t>
            </w:r>
            <w:proofErr w:type="gramStart"/>
            <w:r w:rsidRPr="004F117F">
              <w:t>P(</w:t>
            </w:r>
            <w:proofErr w:type="gramEnd"/>
            <w:r w:rsidRPr="004F117F">
              <w:t>IBX,U,11) S X="1^Admitted for an SC condition." Q</w:t>
            </w:r>
            <w:r w:rsidRPr="004F117F">
              <w:br/>
              <w:t> ;</w:t>
            </w:r>
            <w:r w:rsidRPr="004F117F">
              <w:br/>
              <w:t> I +$P(IBTRND,U,4) S IBX=$$SCE^IBSDU(+$P(IBTRND,U,4)) D  G EVNTCQ ; outpatient specific</w:t>
            </w:r>
            <w:r w:rsidRPr="004F117F">
              <w:br/>
              <w:t> . I IBX="" S X="1^Outpatient Encounter not found." Q</w:t>
            </w:r>
            <w:r w:rsidRPr="004F117F">
              <w:br/>
              <w:t> . S IBY=$$NBOE^IBCU81(+$P(IBTRND,U,4),IBX) I +IBY D  Q:+X</w:t>
            </w:r>
            <w:r w:rsidRPr="004F117F">
              <w:br/>
              <w:t xml:space="preserve"> .. </w:t>
            </w:r>
            <w:proofErr w:type="gramStart"/>
            <w:r w:rsidRPr="004F117F">
              <w:t>;I</w:t>
            </w:r>
            <w:proofErr w:type="gramEnd"/>
            <w:r w:rsidRPr="004F117F">
              <w:t xml:space="preserve"> +IBY=1 S X="1^Service Connected visit." Q</w:t>
            </w:r>
            <w:r w:rsidRPr="004F117F">
              <w:br/>
            </w:r>
            <w:proofErr w:type="gramStart"/>
            <w:r w:rsidRPr="004F117F">
              <w:t> ..</w:t>
            </w:r>
            <w:proofErr w:type="gramEnd"/>
            <w:r w:rsidRPr="004F117F">
              <w:t xml:space="preserve"> I +IBY=2 S X="1^Non-billable Stop Code." Q</w:t>
            </w:r>
            <w:r w:rsidRPr="004F117F">
              <w:br/>
            </w:r>
            <w:proofErr w:type="gramStart"/>
            <w:r w:rsidRPr="004F117F">
              <w:t> ..</w:t>
            </w:r>
            <w:proofErr w:type="gramEnd"/>
            <w:r w:rsidRPr="004F117F">
              <w:t xml:space="preserve"> I +IBY=3 S X="1^Non-billable Clinic." Q</w:t>
            </w:r>
            <w:r w:rsidRPr="004F117F">
              <w:br/>
            </w:r>
            <w:proofErr w:type="gramStart"/>
            <w:r w:rsidRPr="004F117F">
              <w:t> ..</w:t>
            </w:r>
            <w:proofErr w:type="gramEnd"/>
            <w:r w:rsidRPr="004F117F">
              <w:t xml:space="preserve"> I +IBY=4 S X="1^Non-billable Status: "_$</w:t>
            </w:r>
            <w:proofErr w:type="gramStart"/>
            <w:r w:rsidRPr="004F117F">
              <w:t>P(</w:t>
            </w:r>
            <w:proofErr w:type="gramEnd"/>
            <w:r w:rsidRPr="004F117F">
              <w:t>IBY,U,2) Q</w:t>
            </w:r>
            <w:r w:rsidRPr="004F117F">
              <w:br/>
              <w:t> . ; dental is generally billed differently</w:t>
            </w:r>
            <w:r w:rsidRPr="004F117F">
              <w:br/>
              <w:t> . I $P($G(^DIC(40.7,+$P(IBX,U,3),0)),U,1)["DENTAL" S X="1^Outpatient visit contains a dental stop code." Q</w:t>
            </w:r>
            <w:r w:rsidRPr="004F117F">
              <w:br/>
              <w:t xml:space="preserve"> . </w:t>
            </w:r>
            <w:proofErr w:type="gramStart"/>
            <w:r w:rsidRPr="004F117F">
              <w:t>;outpatient</w:t>
            </w:r>
            <w:proofErr w:type="gramEnd"/>
            <w:r w:rsidRPr="004F117F">
              <w:t xml:space="preserve"> visit was a disposition: application without exam is not billable</w:t>
            </w:r>
            <w:r w:rsidRPr="004F117F">
              <w:br/>
              <w:t> . I $</w:t>
            </w:r>
            <w:proofErr w:type="gramStart"/>
            <w:r w:rsidRPr="004F117F">
              <w:t>P(</w:t>
            </w:r>
            <w:proofErr w:type="gramEnd"/>
            <w:r w:rsidRPr="004F117F">
              <w:t>IBX,U,8)=3 D  Q:X</w:t>
            </w:r>
            <w:r w:rsidRPr="004F117F">
              <w:br/>
              <w:t> .. S IBY=$$DISND^</w:t>
            </w:r>
            <w:proofErr w:type="gramStart"/>
            <w:r w:rsidRPr="004F117F">
              <w:t>IBSDU(</w:t>
            </w:r>
            <w:proofErr w:type="gramEnd"/>
            <w:r w:rsidRPr="004F117F">
              <w:t>+$P(IBTRND,U,4),IBX) ; 0-node of "DIS"</w:t>
            </w:r>
            <w:r w:rsidRPr="004F117F">
              <w:br/>
              <w:t> .. I $</w:t>
            </w:r>
            <w:proofErr w:type="gramStart"/>
            <w:r w:rsidRPr="004F117F">
              <w:t>P(</w:t>
            </w:r>
            <w:proofErr w:type="gramEnd"/>
            <w:r w:rsidRPr="004F117F">
              <w:t>IBY,U,2)=2 S X="1^Disposition was Application Without Exam." Q</w:t>
            </w:r>
            <w:r w:rsidRPr="004F117F">
              <w:br/>
            </w:r>
            <w:proofErr w:type="gramStart"/>
            <w:r w:rsidRPr="004F117F">
              <w:t> ..</w:t>
            </w:r>
            <w:proofErr w:type="gramEnd"/>
            <w:r w:rsidRPr="004F117F">
              <w:t xml:space="preserve"> I $P($G(^DIC(37,+$P(IBY,U,7),0)),U,1)="CANCEL WITHOUT EXAM" S X="1^Disposition was Cancel Without Exam." Q</w:t>
            </w:r>
            <w:r w:rsidRPr="004F117F">
              <w:br/>
            </w:r>
            <w:r w:rsidRPr="004F117F">
              <w:lastRenderedPageBreak/>
              <w:t> . ;</w:t>
            </w:r>
            <w:proofErr w:type="spellStart"/>
            <w:r w:rsidRPr="004F117F">
              <w:t>can not</w:t>
            </w:r>
            <w:proofErr w:type="spellEnd"/>
            <w:r w:rsidRPr="004F117F">
              <w:t xml:space="preserve"> bill twice for same day so ignore outpatient visits if patient was an inpatient at end of day (this means that outpatient visits on the date of discharge will be billed)</w:t>
            </w:r>
            <w:r w:rsidRPr="004F117F">
              <w:br/>
              <w:t> . I $$ADM^IBCU64(DFN,IBEVDT) S X="1^Not Billable: Patient was an inpatient on this visit date."</w:t>
            </w:r>
            <w:r w:rsidRPr="004F117F">
              <w:br/>
              <w:t> ;</w:t>
            </w:r>
            <w:r w:rsidRPr="004F117F">
              <w:br/>
              <w:t xml:space="preserve"> I +$P(IBTRND,U,8) S IBX=$$RXZERO^IBRXUTL(+$P(IBTRND,U,2),+$P(IBTRND,U,8)) D  G EVNTCQ ; </w:t>
            </w:r>
            <w:proofErr w:type="spellStart"/>
            <w:r w:rsidRPr="004F117F">
              <w:t>rx</w:t>
            </w:r>
            <w:proofErr w:type="spellEnd"/>
            <w:r w:rsidRPr="004F117F">
              <w:t xml:space="preserve"> refills</w:t>
            </w:r>
            <w:r w:rsidRPr="004F117F">
              <w:br/>
              <w:t> . I IBX="" S X="1^Prescription not found in Pharmacy." Q</w:t>
            </w:r>
            <w:r w:rsidRPr="004F117F">
              <w:br/>
              <w:t> . I +$P(IBTRND,U,10)&gt;0 S IBY=$$ZEROSUB^IBRXUTL(+$P(IBTRND,U,2),+$P(IBTRND,U,8),+$P(IBTRND,U,10)) I IBY="" S X="1^Prescription refill not found in Pharmacy." Q</w:t>
            </w:r>
            <w:r w:rsidRPr="004F117F">
              <w:br/>
              <w:t> . S IBZ=$$DBLCHK^</w:t>
            </w:r>
            <w:proofErr w:type="gramStart"/>
            <w:r w:rsidRPr="004F117F">
              <w:t>IBTRKR31(</w:t>
            </w:r>
            <w:proofErr w:type="gramEnd"/>
            <w:r w:rsidRPr="004F117F">
              <w:t>IBTRN) I 'IBZ S X="1^</w:t>
            </w:r>
            <w:proofErr w:type="spellStart"/>
            <w:r w:rsidRPr="004F117F">
              <w:t>Can not</w:t>
            </w:r>
            <w:proofErr w:type="spellEnd"/>
            <w:r w:rsidRPr="004F117F">
              <w:t xml:space="preserve"> auto bill this refill, check Claims Tracking." Q</w:t>
            </w:r>
            <w:r w:rsidRPr="004F117F">
              <w:br/>
              <w:t>EVNTCQ Q X</w:t>
            </w:r>
            <w:r w:rsidRPr="004F117F">
              <w:br/>
              <w:t> ;</w:t>
            </w:r>
            <w:r w:rsidRPr="004F117F">
              <w:br/>
              <w:t>DT(X) ;convert disposition type date/time to external format (9999999-date)</w:t>
            </w:r>
            <w:r w:rsidRPr="004F117F">
              <w:br/>
              <w:t> N Y S Y=0 I +X S Y=9999999-X X ^DD("DD")</w:t>
            </w:r>
            <w:r w:rsidRPr="004F117F">
              <w:br/>
              <w:t> Q Y</w:t>
            </w:r>
          </w:p>
        </w:tc>
      </w:tr>
      <w:tr w:rsidR="004F117F" w:rsidRPr="009B3C81" w14:paraId="0C7D555E" w14:textId="77777777" w:rsidTr="00ED406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B9E21A3" w14:textId="77777777" w:rsidR="004F117F" w:rsidRPr="001826A5" w:rsidRDefault="004F117F" w:rsidP="00ED4068">
            <w:pPr>
              <w:spacing w:before="60" w:after="60"/>
              <w:rPr>
                <w:rFonts w:ascii="Arial" w:hAnsi="Arial" w:cs="Arial"/>
                <w:b/>
                <w:sz w:val="20"/>
                <w:szCs w:val="20"/>
              </w:rPr>
            </w:pPr>
            <w:r w:rsidRPr="001826A5">
              <w:rPr>
                <w:rFonts w:ascii="Arial" w:hAnsi="Arial" w:cs="Arial"/>
                <w:b/>
                <w:sz w:val="20"/>
                <w:szCs w:val="20"/>
              </w:rPr>
              <w:lastRenderedPageBreak/>
              <w:t>Modified Logic (Changes are in bold)</w:t>
            </w:r>
          </w:p>
        </w:tc>
      </w:tr>
      <w:tr w:rsidR="004F117F" w:rsidRPr="00820DF2" w14:paraId="3E59714B" w14:textId="77777777" w:rsidTr="00ED406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F189D5B" w14:textId="4867DB20" w:rsidR="004F117F" w:rsidRPr="004F117F" w:rsidRDefault="004F117F" w:rsidP="00ED4068">
            <w:pPr>
              <w:tabs>
                <w:tab w:val="left" w:pos="5078"/>
              </w:tabs>
              <w:autoSpaceDE w:val="0"/>
              <w:autoSpaceDN w:val="0"/>
              <w:adjustRightInd w:val="0"/>
              <w:contextualSpacing/>
              <w:rPr>
                <w:highlight w:val="yellow"/>
              </w:rPr>
            </w:pPr>
            <w:r w:rsidRPr="004F117F">
              <w:t xml:space="preserve">. ; </w:t>
            </w:r>
            <w:proofErr w:type="gramStart"/>
            <w:r w:rsidRPr="004F117F">
              <w:t>dental</w:t>
            </w:r>
            <w:proofErr w:type="gramEnd"/>
            <w:r w:rsidRPr="004F117F">
              <w:t xml:space="preserve"> is generally billed differently</w:t>
            </w:r>
            <w:r w:rsidRPr="004F117F">
              <w:br/>
              <w:t xml:space="preserve"> . </w:t>
            </w:r>
            <w:r w:rsidRPr="00A578B3">
              <w:rPr>
                <w:b/>
                <w:highlight w:val="yellow"/>
              </w:rPr>
              <w:t>;; Comment out to allow for the processing of a Dental Service</w:t>
            </w:r>
            <w:r w:rsidRPr="00A578B3">
              <w:t xml:space="preserve"> </w:t>
            </w:r>
            <w:r w:rsidRPr="004F117F">
              <w:t>I $P($G(^DIC(40.7,+$P(IBX,U,3),0)),U,1)["DENTAL" S X="1^Outpatient visit contains a dental stop code." Q</w:t>
            </w:r>
          </w:p>
        </w:tc>
      </w:tr>
    </w:tbl>
    <w:p w14:paraId="32A60BE4" w14:textId="77777777" w:rsidR="004F117F" w:rsidRDefault="004F117F" w:rsidP="004F117F">
      <w:pPr>
        <w:pStyle w:val="BodyText"/>
        <w:ind w:left="720"/>
      </w:pPr>
    </w:p>
    <w:p w14:paraId="46762A14" w14:textId="135EE30D" w:rsidR="004F117F" w:rsidRDefault="00A578B3" w:rsidP="004F117F">
      <w:pPr>
        <w:pStyle w:val="BodyText"/>
        <w:numPr>
          <w:ilvl w:val="0"/>
          <w:numId w:val="28"/>
        </w:numPr>
      </w:pPr>
      <w:r>
        <w:t>Routine IBCD3 at label EN will be modified to add the data for the new Dental related fields in file 399 BILL/CLAIMS file.</w:t>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482"/>
        <w:gridCol w:w="981"/>
        <w:gridCol w:w="343"/>
        <w:gridCol w:w="1199"/>
        <w:gridCol w:w="584"/>
        <w:gridCol w:w="336"/>
        <w:gridCol w:w="538"/>
        <w:gridCol w:w="454"/>
        <w:gridCol w:w="1744"/>
        <w:gridCol w:w="898"/>
      </w:tblGrid>
      <w:tr w:rsidR="00A578B3" w:rsidRPr="009B3C81" w14:paraId="37C636F2" w14:textId="77777777" w:rsidTr="00ED4068">
        <w:trPr>
          <w:tblHeader/>
        </w:trPr>
        <w:tc>
          <w:tcPr>
            <w:tcW w:w="1443" w:type="pct"/>
            <w:shd w:val="clear" w:color="auto" w:fill="D9D9D9"/>
            <w:vAlign w:val="center"/>
          </w:tcPr>
          <w:p w14:paraId="3A3935DA"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Routines</w:t>
            </w:r>
          </w:p>
        </w:tc>
        <w:tc>
          <w:tcPr>
            <w:tcW w:w="3557" w:type="pct"/>
            <w:gridSpan w:val="9"/>
            <w:tcBorders>
              <w:bottom w:val="single" w:sz="6" w:space="0" w:color="000000"/>
            </w:tcBorders>
            <w:shd w:val="clear" w:color="auto" w:fill="D9D9D9"/>
          </w:tcPr>
          <w:p w14:paraId="3FD3B4A7"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Activities</w:t>
            </w:r>
          </w:p>
        </w:tc>
      </w:tr>
      <w:tr w:rsidR="00A578B3" w:rsidRPr="009B3C81" w14:paraId="0CC36D71" w14:textId="77777777" w:rsidTr="00ED4068">
        <w:trPr>
          <w:tblHeader/>
        </w:trPr>
        <w:tc>
          <w:tcPr>
            <w:tcW w:w="1443" w:type="pct"/>
            <w:shd w:val="clear" w:color="auto" w:fill="D9D9D9"/>
            <w:vAlign w:val="center"/>
          </w:tcPr>
          <w:p w14:paraId="4A36B84E"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Routine Name</w:t>
            </w:r>
          </w:p>
        </w:tc>
        <w:tc>
          <w:tcPr>
            <w:tcW w:w="3557" w:type="pct"/>
            <w:gridSpan w:val="9"/>
            <w:tcBorders>
              <w:bottom w:val="single" w:sz="6" w:space="0" w:color="000000"/>
            </w:tcBorders>
          </w:tcPr>
          <w:p w14:paraId="304972BC" w14:textId="323E86F6" w:rsidR="00A578B3" w:rsidRPr="009B3C81" w:rsidRDefault="00A578B3" w:rsidP="00ED4068">
            <w:pPr>
              <w:spacing w:before="60" w:after="60"/>
              <w:rPr>
                <w:szCs w:val="20"/>
              </w:rPr>
            </w:pPr>
            <w:r>
              <w:rPr>
                <w:szCs w:val="20"/>
              </w:rPr>
              <w:t>IBCD3</w:t>
            </w:r>
          </w:p>
        </w:tc>
      </w:tr>
      <w:tr w:rsidR="00A578B3" w:rsidRPr="009B3C81" w14:paraId="0D49661B" w14:textId="77777777" w:rsidTr="00ED4068">
        <w:tc>
          <w:tcPr>
            <w:tcW w:w="1443" w:type="pct"/>
            <w:shd w:val="clear" w:color="auto" w:fill="D9D9D9"/>
            <w:vAlign w:val="center"/>
          </w:tcPr>
          <w:p w14:paraId="404A450B"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Enhancement Category</w:t>
            </w:r>
          </w:p>
        </w:tc>
        <w:tc>
          <w:tcPr>
            <w:tcW w:w="637" w:type="pct"/>
            <w:gridSpan w:val="2"/>
            <w:tcBorders>
              <w:right w:val="nil"/>
            </w:tcBorders>
          </w:tcPr>
          <w:p w14:paraId="7C478B49" w14:textId="77777777" w:rsidR="00A578B3" w:rsidRPr="009B3C81" w:rsidRDefault="00A578B3" w:rsidP="00ED4068">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New</w:t>
            </w:r>
          </w:p>
        </w:tc>
        <w:tc>
          <w:tcPr>
            <w:tcW w:w="650" w:type="pct"/>
            <w:tcBorders>
              <w:left w:val="nil"/>
              <w:right w:val="nil"/>
            </w:tcBorders>
          </w:tcPr>
          <w:p w14:paraId="5FB77CFC" w14:textId="77777777" w:rsidR="00A578B3" w:rsidRPr="009B3C81" w:rsidRDefault="00A578B3" w:rsidP="00ED4068">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Modify</w:t>
            </w:r>
          </w:p>
        </w:tc>
        <w:tc>
          <w:tcPr>
            <w:tcW w:w="629" w:type="pct"/>
            <w:gridSpan w:val="3"/>
            <w:tcBorders>
              <w:left w:val="nil"/>
              <w:right w:val="nil"/>
            </w:tcBorders>
          </w:tcPr>
          <w:p w14:paraId="1D42A6FE" w14:textId="77777777" w:rsidR="00A578B3" w:rsidRPr="009B3C81" w:rsidRDefault="00A578B3" w:rsidP="00ED4068">
            <w:pPr>
              <w:spacing w:before="60" w:after="60"/>
              <w:rPr>
                <w:rFonts w:ascii="Garamond" w:hAnsi="Garamond" w:cs="Arial"/>
                <w:sz w:val="20"/>
                <w:szCs w:val="20"/>
              </w:rPr>
            </w:pPr>
            <w:r w:rsidRPr="009B3C81">
              <w:rPr>
                <w:rFonts w:ascii="Garamond" w:hAnsi="Garamond" w:cs="Arial"/>
                <w:sz w:val="20"/>
                <w:szCs w:val="20"/>
              </w:rPr>
              <w:fldChar w:fldCharType="begin">
                <w:ffData>
                  <w:name w:val="Check26"/>
                  <w:enabled/>
                  <w:calcOnExit w:val="0"/>
                  <w:checkBox>
                    <w:sizeAuto/>
                    <w:default w:val="0"/>
                  </w:checkBox>
                </w:ffData>
              </w:fldChar>
            </w:r>
            <w:r w:rsidRPr="009B3C81">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sidRPr="009B3C81">
              <w:rPr>
                <w:rFonts w:ascii="Garamond" w:hAnsi="Garamond" w:cs="Arial"/>
                <w:sz w:val="20"/>
                <w:szCs w:val="20"/>
              </w:rPr>
              <w:fldChar w:fldCharType="end"/>
            </w:r>
            <w:r w:rsidRPr="009B3C81">
              <w:rPr>
                <w:rFonts w:ascii="Garamond" w:hAnsi="Garamond" w:cs="Arial"/>
                <w:sz w:val="20"/>
                <w:szCs w:val="20"/>
              </w:rPr>
              <w:t xml:space="preserve"> Delete</w:t>
            </w:r>
          </w:p>
        </w:tc>
        <w:tc>
          <w:tcPr>
            <w:tcW w:w="1641" w:type="pct"/>
            <w:gridSpan w:val="3"/>
            <w:tcBorders>
              <w:left w:val="nil"/>
            </w:tcBorders>
          </w:tcPr>
          <w:p w14:paraId="210D10C7" w14:textId="77777777" w:rsidR="00A578B3" w:rsidRPr="009B3C81" w:rsidRDefault="00A578B3" w:rsidP="00ED4068">
            <w:pPr>
              <w:spacing w:before="60" w:after="60"/>
              <w:rPr>
                <w:rFonts w:ascii="Garamond" w:hAnsi="Garamond" w:cs="Arial"/>
                <w:sz w:val="20"/>
                <w:szCs w:val="20"/>
              </w:rPr>
            </w:pP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BA51E6">
              <w:rPr>
                <w:rFonts w:ascii="Garamond" w:hAnsi="Garamond" w:cs="Arial"/>
                <w:sz w:val="20"/>
                <w:szCs w:val="20"/>
              </w:rPr>
            </w:r>
            <w:r w:rsidR="00BA51E6">
              <w:rPr>
                <w:rFonts w:ascii="Garamond" w:hAnsi="Garamond" w:cs="Arial"/>
                <w:sz w:val="20"/>
                <w:szCs w:val="20"/>
              </w:rPr>
              <w:fldChar w:fldCharType="separate"/>
            </w:r>
            <w:r>
              <w:rPr>
                <w:rFonts w:ascii="Garamond" w:hAnsi="Garamond" w:cs="Arial"/>
                <w:sz w:val="20"/>
                <w:szCs w:val="20"/>
              </w:rPr>
              <w:fldChar w:fldCharType="end"/>
            </w:r>
            <w:r w:rsidRPr="009B3C81">
              <w:rPr>
                <w:rFonts w:ascii="Garamond" w:hAnsi="Garamond" w:cs="Arial"/>
                <w:sz w:val="20"/>
                <w:szCs w:val="20"/>
              </w:rPr>
              <w:t xml:space="preserve"> No Change</w:t>
            </w:r>
          </w:p>
        </w:tc>
      </w:tr>
      <w:tr w:rsidR="00A578B3" w:rsidRPr="009B3C81" w14:paraId="1FF91CA7" w14:textId="77777777" w:rsidTr="00ED4068">
        <w:tc>
          <w:tcPr>
            <w:tcW w:w="1443" w:type="pct"/>
            <w:shd w:val="clear" w:color="auto" w:fill="D9D9D9"/>
            <w:vAlign w:val="center"/>
          </w:tcPr>
          <w:p w14:paraId="53DEDC0B"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RTM</w:t>
            </w:r>
          </w:p>
        </w:tc>
        <w:tc>
          <w:tcPr>
            <w:tcW w:w="3557" w:type="pct"/>
            <w:gridSpan w:val="9"/>
          </w:tcPr>
          <w:p w14:paraId="27AC81B7" w14:textId="77777777" w:rsidR="00A578B3" w:rsidRPr="009B3C81" w:rsidRDefault="00A578B3" w:rsidP="00ED4068">
            <w:pPr>
              <w:pStyle w:val="BodyText"/>
              <w:rPr>
                <w:sz w:val="22"/>
                <w:szCs w:val="22"/>
              </w:rPr>
            </w:pPr>
          </w:p>
        </w:tc>
      </w:tr>
      <w:tr w:rsidR="00A578B3" w:rsidRPr="009B3C81" w14:paraId="68B11A27" w14:textId="77777777" w:rsidTr="00ED4068">
        <w:tc>
          <w:tcPr>
            <w:tcW w:w="1443" w:type="pct"/>
            <w:tcBorders>
              <w:bottom w:val="single" w:sz="6" w:space="0" w:color="000000"/>
            </w:tcBorders>
            <w:shd w:val="clear" w:color="auto" w:fill="D9D9D9"/>
            <w:vAlign w:val="center"/>
          </w:tcPr>
          <w:p w14:paraId="32CCFDF9"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Related Options</w:t>
            </w:r>
          </w:p>
        </w:tc>
        <w:tc>
          <w:tcPr>
            <w:tcW w:w="3557" w:type="pct"/>
            <w:gridSpan w:val="9"/>
            <w:tcBorders>
              <w:bottom w:val="single" w:sz="4" w:space="0" w:color="auto"/>
            </w:tcBorders>
          </w:tcPr>
          <w:p w14:paraId="7D3801FC" w14:textId="77777777" w:rsidR="00A578B3" w:rsidRPr="009B3C81" w:rsidRDefault="00A578B3" w:rsidP="00ED4068">
            <w:pPr>
              <w:spacing w:before="60" w:after="60"/>
            </w:pPr>
            <w:r w:rsidRPr="009B3C81">
              <w:t>None</w:t>
            </w:r>
          </w:p>
        </w:tc>
      </w:tr>
      <w:tr w:rsidR="00A578B3" w:rsidRPr="009B3C81" w14:paraId="112552EC" w14:textId="77777777" w:rsidTr="00ED40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blHeader/>
        </w:trPr>
        <w:tc>
          <w:tcPr>
            <w:tcW w:w="1443" w:type="pct"/>
            <w:tcBorders>
              <w:top w:val="single" w:sz="6" w:space="0" w:color="000000"/>
              <w:bottom w:val="single" w:sz="6" w:space="0" w:color="000000"/>
            </w:tcBorders>
            <w:shd w:val="clear" w:color="auto" w:fill="D9D9D9"/>
            <w:vAlign w:val="center"/>
          </w:tcPr>
          <w:p w14:paraId="6D4542E0"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Related Routines</w:t>
            </w:r>
          </w:p>
        </w:tc>
        <w:tc>
          <w:tcPr>
            <w:tcW w:w="1674" w:type="pct"/>
            <w:gridSpan w:val="5"/>
            <w:tcBorders>
              <w:bottom w:val="single" w:sz="4" w:space="0" w:color="auto"/>
            </w:tcBorders>
            <w:shd w:val="clear" w:color="auto" w:fill="D9D9D9"/>
          </w:tcPr>
          <w:p w14:paraId="15237D1E"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Routines “Called By”</w:t>
            </w:r>
          </w:p>
        </w:tc>
        <w:tc>
          <w:tcPr>
            <w:tcW w:w="1883" w:type="pct"/>
            <w:gridSpan w:val="4"/>
            <w:tcBorders>
              <w:bottom w:val="single" w:sz="4" w:space="0" w:color="auto"/>
            </w:tcBorders>
            <w:shd w:val="clear" w:color="auto" w:fill="D9D9D9"/>
          </w:tcPr>
          <w:p w14:paraId="0D83B78D"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 xml:space="preserve">Routines “Called”   </w:t>
            </w:r>
          </w:p>
        </w:tc>
      </w:tr>
      <w:tr w:rsidR="00A578B3" w:rsidRPr="009B3C81" w14:paraId="6B456ED8" w14:textId="77777777" w:rsidTr="00ED40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1443" w:type="pct"/>
            <w:tcBorders>
              <w:top w:val="single" w:sz="6" w:space="0" w:color="000000"/>
              <w:bottom w:val="single" w:sz="6" w:space="0" w:color="000000"/>
            </w:tcBorders>
            <w:shd w:val="clear" w:color="auto" w:fill="D9D9D9"/>
            <w:vAlign w:val="center"/>
          </w:tcPr>
          <w:p w14:paraId="5FEAF223" w14:textId="77777777" w:rsidR="00A578B3" w:rsidRPr="001826A5" w:rsidRDefault="00A578B3" w:rsidP="00ED4068">
            <w:pPr>
              <w:spacing w:before="60" w:after="60"/>
              <w:rPr>
                <w:rFonts w:ascii="Arial" w:hAnsi="Arial" w:cs="Arial"/>
                <w:b/>
                <w:sz w:val="20"/>
                <w:szCs w:val="20"/>
              </w:rPr>
            </w:pPr>
          </w:p>
        </w:tc>
        <w:tc>
          <w:tcPr>
            <w:tcW w:w="1674" w:type="pct"/>
            <w:gridSpan w:val="5"/>
            <w:tcBorders>
              <w:bottom w:val="single" w:sz="4" w:space="0" w:color="auto"/>
            </w:tcBorders>
            <w:vAlign w:val="center"/>
          </w:tcPr>
          <w:p w14:paraId="535810B7" w14:textId="77777777" w:rsidR="00A578B3" w:rsidRPr="009B3C81" w:rsidRDefault="00A578B3" w:rsidP="00ED4068">
            <w:pPr>
              <w:spacing w:before="60" w:after="60"/>
            </w:pPr>
          </w:p>
        </w:tc>
        <w:tc>
          <w:tcPr>
            <w:tcW w:w="1883" w:type="pct"/>
            <w:gridSpan w:val="4"/>
            <w:tcBorders>
              <w:bottom w:val="single" w:sz="4" w:space="0" w:color="auto"/>
            </w:tcBorders>
            <w:vAlign w:val="center"/>
          </w:tcPr>
          <w:p w14:paraId="74861AD0" w14:textId="77777777" w:rsidR="00A578B3" w:rsidRPr="009B3C81" w:rsidRDefault="00A578B3" w:rsidP="00ED4068">
            <w:pPr>
              <w:spacing w:before="60" w:after="60"/>
            </w:pPr>
          </w:p>
          <w:p w14:paraId="57BF91B3" w14:textId="77777777" w:rsidR="00A578B3" w:rsidRPr="009B3C81" w:rsidRDefault="00A578B3" w:rsidP="00ED4068">
            <w:pPr>
              <w:spacing w:before="60" w:after="60"/>
            </w:pPr>
          </w:p>
        </w:tc>
      </w:tr>
      <w:tr w:rsidR="00A578B3" w:rsidRPr="009B3C81" w14:paraId="3234E574" w14:textId="77777777" w:rsidTr="00ED4068">
        <w:tc>
          <w:tcPr>
            <w:tcW w:w="1443" w:type="pct"/>
            <w:tcBorders>
              <w:top w:val="single" w:sz="6" w:space="0" w:color="000000"/>
            </w:tcBorders>
            <w:shd w:val="clear" w:color="auto" w:fill="D9D9D9"/>
            <w:vAlign w:val="center"/>
          </w:tcPr>
          <w:p w14:paraId="61BA471B"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Data Dictionary (DD) References</w:t>
            </w:r>
          </w:p>
        </w:tc>
        <w:tc>
          <w:tcPr>
            <w:tcW w:w="3557" w:type="pct"/>
            <w:gridSpan w:val="9"/>
          </w:tcPr>
          <w:p w14:paraId="4246D3B7" w14:textId="77777777" w:rsidR="00A578B3" w:rsidRPr="009B3C81" w:rsidRDefault="00A578B3" w:rsidP="00ED4068">
            <w:pPr>
              <w:spacing w:before="60" w:after="60"/>
            </w:pPr>
          </w:p>
        </w:tc>
      </w:tr>
      <w:tr w:rsidR="00A578B3" w:rsidRPr="009B3C81" w14:paraId="42E708E9" w14:textId="77777777" w:rsidTr="00ED4068">
        <w:tc>
          <w:tcPr>
            <w:tcW w:w="1443" w:type="pct"/>
            <w:shd w:val="clear" w:color="auto" w:fill="D9D9D9"/>
            <w:vAlign w:val="center"/>
          </w:tcPr>
          <w:p w14:paraId="3253620B"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lastRenderedPageBreak/>
              <w:t>Related Protocols</w:t>
            </w:r>
          </w:p>
        </w:tc>
        <w:tc>
          <w:tcPr>
            <w:tcW w:w="3557" w:type="pct"/>
            <w:gridSpan w:val="9"/>
          </w:tcPr>
          <w:p w14:paraId="43E4FDBD" w14:textId="77777777" w:rsidR="00A578B3" w:rsidRPr="009B3C81" w:rsidRDefault="00A578B3" w:rsidP="00ED4068">
            <w:pPr>
              <w:spacing w:before="60" w:after="60"/>
            </w:pPr>
            <w:r w:rsidRPr="009B3C81">
              <w:t>None</w:t>
            </w:r>
          </w:p>
        </w:tc>
      </w:tr>
      <w:tr w:rsidR="00A578B3" w:rsidRPr="009B3C81" w14:paraId="3BE80509" w14:textId="77777777" w:rsidTr="00ED4068">
        <w:tc>
          <w:tcPr>
            <w:tcW w:w="1443" w:type="pct"/>
            <w:shd w:val="clear" w:color="auto" w:fill="D9D9D9"/>
            <w:vAlign w:val="center"/>
          </w:tcPr>
          <w:p w14:paraId="344DB6E6"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Related Integration Control Registrations (ICRs)</w:t>
            </w:r>
          </w:p>
        </w:tc>
        <w:tc>
          <w:tcPr>
            <w:tcW w:w="3557" w:type="pct"/>
            <w:gridSpan w:val="9"/>
            <w:tcBorders>
              <w:bottom w:val="single" w:sz="6" w:space="0" w:color="000000"/>
            </w:tcBorders>
          </w:tcPr>
          <w:p w14:paraId="246E70BF" w14:textId="77777777" w:rsidR="00A578B3" w:rsidRPr="009B3C81" w:rsidRDefault="00A578B3" w:rsidP="00ED4068">
            <w:pPr>
              <w:spacing w:before="60" w:after="60"/>
            </w:pPr>
            <w:r w:rsidRPr="009B3C81">
              <w:t>None</w:t>
            </w:r>
          </w:p>
        </w:tc>
      </w:tr>
      <w:tr w:rsidR="00A578B3" w:rsidRPr="009B3C81" w14:paraId="31213375" w14:textId="77777777" w:rsidTr="00ED4068">
        <w:tc>
          <w:tcPr>
            <w:tcW w:w="1443" w:type="pct"/>
            <w:tcBorders>
              <w:right w:val="single" w:sz="4" w:space="0" w:color="auto"/>
            </w:tcBorders>
            <w:shd w:val="clear" w:color="auto" w:fill="D9D9D9"/>
            <w:vAlign w:val="center"/>
          </w:tcPr>
          <w:p w14:paraId="4F160635"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Data Passing</w:t>
            </w:r>
          </w:p>
        </w:tc>
        <w:tc>
          <w:tcPr>
            <w:tcW w:w="516" w:type="pct"/>
            <w:tcBorders>
              <w:left w:val="single" w:sz="4" w:space="0" w:color="auto"/>
              <w:right w:val="nil"/>
            </w:tcBorders>
          </w:tcPr>
          <w:p w14:paraId="1AF8F43A" w14:textId="77777777" w:rsidR="00A578B3" w:rsidRPr="009B3C81" w:rsidRDefault="00A578B3"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Input</w:t>
            </w:r>
          </w:p>
        </w:tc>
        <w:tc>
          <w:tcPr>
            <w:tcW w:w="1041" w:type="pct"/>
            <w:gridSpan w:val="3"/>
            <w:tcBorders>
              <w:left w:val="nil"/>
              <w:right w:val="nil"/>
            </w:tcBorders>
          </w:tcPr>
          <w:p w14:paraId="5BBE07CC" w14:textId="77777777" w:rsidR="00A578B3" w:rsidRPr="009B3C81" w:rsidRDefault="00A578B3"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Output Reference</w:t>
            </w:r>
          </w:p>
        </w:tc>
        <w:tc>
          <w:tcPr>
            <w:tcW w:w="549" w:type="pct"/>
            <w:gridSpan w:val="3"/>
            <w:tcBorders>
              <w:left w:val="nil"/>
              <w:right w:val="nil"/>
            </w:tcBorders>
          </w:tcPr>
          <w:p w14:paraId="243DF5D4" w14:textId="77777777" w:rsidR="00A578B3" w:rsidRPr="009B3C81" w:rsidRDefault="00A578B3"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Both</w:t>
            </w:r>
          </w:p>
        </w:tc>
        <w:tc>
          <w:tcPr>
            <w:tcW w:w="987" w:type="pct"/>
            <w:tcBorders>
              <w:left w:val="nil"/>
              <w:right w:val="nil"/>
            </w:tcBorders>
          </w:tcPr>
          <w:p w14:paraId="780C7BE3" w14:textId="77777777" w:rsidR="00A578B3" w:rsidRPr="009B3C81" w:rsidRDefault="00A578B3"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Global Reference</w:t>
            </w:r>
          </w:p>
        </w:tc>
        <w:tc>
          <w:tcPr>
            <w:tcW w:w="464" w:type="pct"/>
            <w:tcBorders>
              <w:left w:val="nil"/>
            </w:tcBorders>
          </w:tcPr>
          <w:p w14:paraId="11F9A44F" w14:textId="77777777" w:rsidR="00A578B3" w:rsidRPr="009B3C81" w:rsidRDefault="00A578B3" w:rsidP="00ED4068">
            <w:pPr>
              <w:spacing w:before="60" w:after="60"/>
              <w:rPr>
                <w:rFonts w:ascii="Garamond" w:hAnsi="Garamond" w:cs="Arial"/>
                <w:sz w:val="20"/>
                <w:szCs w:val="20"/>
              </w:rPr>
            </w:pPr>
            <w:r w:rsidRPr="009B3C81">
              <w:rPr>
                <w:rFonts w:ascii="Garamond" w:hAnsi="Garamond" w:cs="Arial"/>
                <w:iCs/>
                <w:sz w:val="20"/>
                <w:szCs w:val="20"/>
              </w:rPr>
              <w:fldChar w:fldCharType="begin">
                <w:ffData>
                  <w:name w:val="Check23"/>
                  <w:enabled/>
                  <w:calcOnExit w:val="0"/>
                  <w:checkBox>
                    <w:sizeAuto/>
                    <w:default w:val="0"/>
                  </w:checkBox>
                </w:ffData>
              </w:fldChar>
            </w:r>
            <w:r w:rsidRPr="009B3C81">
              <w:rPr>
                <w:rFonts w:ascii="Garamond" w:hAnsi="Garamond" w:cs="Arial"/>
                <w:iCs/>
                <w:sz w:val="20"/>
                <w:szCs w:val="20"/>
              </w:rPr>
              <w:instrText xml:space="preserve"> FORMCHECKBOX </w:instrText>
            </w:r>
            <w:r w:rsidR="00BA51E6">
              <w:rPr>
                <w:rFonts w:ascii="Garamond" w:hAnsi="Garamond" w:cs="Arial"/>
                <w:iCs/>
                <w:sz w:val="20"/>
                <w:szCs w:val="20"/>
              </w:rPr>
            </w:r>
            <w:r w:rsidR="00BA51E6">
              <w:rPr>
                <w:rFonts w:ascii="Garamond" w:hAnsi="Garamond" w:cs="Arial"/>
                <w:iCs/>
                <w:sz w:val="20"/>
                <w:szCs w:val="20"/>
              </w:rPr>
              <w:fldChar w:fldCharType="separate"/>
            </w:r>
            <w:r w:rsidRPr="009B3C81">
              <w:rPr>
                <w:rFonts w:ascii="Garamond" w:hAnsi="Garamond" w:cs="Arial"/>
                <w:iCs/>
                <w:sz w:val="20"/>
                <w:szCs w:val="20"/>
              </w:rPr>
              <w:fldChar w:fldCharType="end"/>
            </w:r>
            <w:r w:rsidRPr="009B3C81">
              <w:rPr>
                <w:rFonts w:ascii="Garamond" w:hAnsi="Garamond" w:cs="Arial"/>
                <w:iCs/>
                <w:sz w:val="20"/>
                <w:szCs w:val="20"/>
              </w:rPr>
              <w:t xml:space="preserve"> Local</w:t>
            </w:r>
          </w:p>
        </w:tc>
      </w:tr>
      <w:tr w:rsidR="00A578B3" w:rsidRPr="009B3C81" w14:paraId="7E10F93A" w14:textId="77777777" w:rsidTr="00ED4068">
        <w:tc>
          <w:tcPr>
            <w:tcW w:w="1443" w:type="pct"/>
            <w:shd w:val="clear" w:color="auto" w:fill="D9D9D9"/>
            <w:vAlign w:val="center"/>
          </w:tcPr>
          <w:p w14:paraId="61BFD14A"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Input Attribute Name and Definition</w:t>
            </w:r>
          </w:p>
        </w:tc>
        <w:tc>
          <w:tcPr>
            <w:tcW w:w="3557" w:type="pct"/>
            <w:gridSpan w:val="9"/>
          </w:tcPr>
          <w:p w14:paraId="16CCF028" w14:textId="77777777" w:rsidR="00A578B3" w:rsidRPr="009B3C81" w:rsidRDefault="00A578B3" w:rsidP="00ED4068">
            <w:pPr>
              <w:spacing w:before="60" w:after="60"/>
              <w:rPr>
                <w:rFonts w:ascii="Garamond" w:hAnsi="Garamond" w:cs="Arial"/>
                <w:szCs w:val="20"/>
              </w:rPr>
            </w:pPr>
            <w:r w:rsidRPr="009B3C81">
              <w:rPr>
                <w:rFonts w:ascii="Garamond" w:hAnsi="Garamond" w:cs="Arial"/>
                <w:szCs w:val="20"/>
              </w:rPr>
              <w:t>Name:</w:t>
            </w:r>
          </w:p>
          <w:p w14:paraId="4F25F410" w14:textId="77777777" w:rsidR="00A578B3" w:rsidRPr="009B3C81" w:rsidRDefault="00A578B3" w:rsidP="00ED4068">
            <w:pPr>
              <w:spacing w:before="60" w:after="60"/>
              <w:rPr>
                <w:rFonts w:ascii="Garamond" w:hAnsi="Garamond" w:cs="Arial"/>
                <w:szCs w:val="20"/>
              </w:rPr>
            </w:pPr>
            <w:r w:rsidRPr="009B3C81">
              <w:rPr>
                <w:rFonts w:ascii="Garamond" w:hAnsi="Garamond" w:cs="Arial"/>
                <w:szCs w:val="20"/>
              </w:rPr>
              <w:t>Definition:</w:t>
            </w:r>
          </w:p>
        </w:tc>
      </w:tr>
      <w:tr w:rsidR="00A578B3" w:rsidRPr="009B3C81" w14:paraId="1998590A" w14:textId="77777777" w:rsidTr="00ED4068">
        <w:tc>
          <w:tcPr>
            <w:tcW w:w="1443" w:type="pct"/>
            <w:shd w:val="clear" w:color="auto" w:fill="D9D9D9"/>
            <w:vAlign w:val="center"/>
          </w:tcPr>
          <w:p w14:paraId="6C362A17"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Output Attribute Name and Definition</w:t>
            </w:r>
          </w:p>
        </w:tc>
        <w:tc>
          <w:tcPr>
            <w:tcW w:w="3557" w:type="pct"/>
            <w:gridSpan w:val="9"/>
          </w:tcPr>
          <w:p w14:paraId="74F9B6A7" w14:textId="77777777" w:rsidR="00A578B3" w:rsidRPr="009B3C81" w:rsidRDefault="00A578B3" w:rsidP="00ED4068">
            <w:pPr>
              <w:spacing w:before="60" w:after="60"/>
              <w:rPr>
                <w:rFonts w:ascii="Garamond" w:hAnsi="Garamond" w:cs="Arial"/>
                <w:szCs w:val="20"/>
              </w:rPr>
            </w:pPr>
            <w:r w:rsidRPr="009B3C81">
              <w:rPr>
                <w:rFonts w:ascii="Garamond" w:hAnsi="Garamond" w:cs="Arial"/>
                <w:szCs w:val="20"/>
              </w:rPr>
              <w:t>Name:</w:t>
            </w:r>
          </w:p>
          <w:p w14:paraId="2AE12014" w14:textId="77777777" w:rsidR="00A578B3" w:rsidRPr="009B3C81" w:rsidRDefault="00A578B3" w:rsidP="00ED4068">
            <w:pPr>
              <w:spacing w:before="60" w:after="60"/>
              <w:rPr>
                <w:rFonts w:ascii="Garamond" w:hAnsi="Garamond" w:cs="Arial"/>
                <w:szCs w:val="20"/>
              </w:rPr>
            </w:pPr>
            <w:r w:rsidRPr="009B3C81">
              <w:rPr>
                <w:rFonts w:ascii="Garamond" w:hAnsi="Garamond" w:cs="Arial"/>
                <w:szCs w:val="20"/>
              </w:rPr>
              <w:t>Definition:</w:t>
            </w:r>
          </w:p>
        </w:tc>
      </w:tr>
      <w:tr w:rsidR="00A578B3" w:rsidRPr="009B3C81" w14:paraId="046088E0" w14:textId="77777777" w:rsidTr="00ED406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49C89D6"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t>Current Logic</w:t>
            </w:r>
          </w:p>
        </w:tc>
      </w:tr>
      <w:tr w:rsidR="00A578B3" w:rsidRPr="009B3C81" w14:paraId="0280F8D1" w14:textId="77777777" w:rsidTr="00ED4068">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066F9A59" w14:textId="2491EA1F" w:rsidR="00A578B3" w:rsidRPr="00A578B3" w:rsidRDefault="00A578B3" w:rsidP="00ED4068">
            <w:pPr>
              <w:tabs>
                <w:tab w:val="left" w:pos="5078"/>
              </w:tabs>
              <w:autoSpaceDE w:val="0"/>
              <w:autoSpaceDN w:val="0"/>
              <w:adjustRightInd w:val="0"/>
            </w:pPr>
            <w:r w:rsidRPr="00A578B3">
              <w:t>IBCD3 ;ALB/ARH - AUTOMATED BILLER (ADD NEW BILL - CREATE BILL ENTRY) ;9/5/93</w:t>
            </w:r>
            <w:r w:rsidRPr="00A578B3">
              <w:br/>
              <w:t> ;;2.0;INTEGRATED BILLING;**14,55,52,91,106,125,51,148,160,137,210,245,260,405,384,516,522**;21-MAR-94;Build 11</w:t>
            </w:r>
            <w:r w:rsidRPr="00A578B3">
              <w:br/>
              <w:t> ;;Per VA Directive 6402, this routine should not be modified.</w:t>
            </w:r>
            <w:r w:rsidRPr="00A578B3">
              <w:br/>
              <w:t> ;</w:t>
            </w:r>
            <w:r w:rsidRPr="00A578B3">
              <w:br/>
              <w:t> ;Called by IBCD2,IBACUS2</w:t>
            </w:r>
            <w:r w:rsidRPr="00A578B3">
              <w:br/>
              <w:t> ;</w:t>
            </w:r>
            <w:r w:rsidRPr="00A578B3">
              <w:br/>
              <w:t>EN(IBQUERY) ;</w:t>
            </w:r>
            <w:r w:rsidRPr="00A578B3">
              <w:br/>
              <w:t> N IBI,IBX,IBY,I,X,X1,X2,IBAC,IBCPY K IBDR,IBDR222 S IBAC=1</w:t>
            </w:r>
            <w:r w:rsidRPr="00A578B3">
              <w:br/>
              <w:t> S X=$P($T(WHERE),";;",2),X2=$P($T(WHERE+1),";;",2) F I=0:0 S I=$O(IB(I)) Q:'I  S X1=$P($E(X,$F(X,I)+1,999),";",1) S:X1="" X1=$P($E(X2,$F(X2,I)+1,999),";",1) I $D(IB(I))=1 S $P(IBDR($P(X1,"^",1)),"^",$P(X1,"^",2))=IB(I)</w:t>
            </w:r>
            <w:r w:rsidRPr="00A578B3">
              <w:br/>
              <w:t> F I=0,"C","M","M1","S","U","U1","U2" I $D(IBDR(I)) S ^DGCR(399,IBIFN,I)=IBDR(I)</w:t>
            </w:r>
            <w:r w:rsidRPr="00A578B3">
              <w:br/>
              <w:t> S $P(^DGCR(399,0),"^",3)=IBIFN,$P(^(0),"^",4)=$P(^(0),"^",4)+1</w:t>
            </w:r>
            <w:r w:rsidRPr="00A578B3">
              <w:br/>
              <w:t> S DIK="^DGCR(399,",DA=IBIFN D IX1^DIK K DA,DIK ; set cross-references</w:t>
            </w:r>
            <w:r w:rsidRPr="00A578B3">
              <w:br/>
              <w:t> ;</w:t>
            </w:r>
            <w:r w:rsidRPr="00A578B3">
              <w:br/>
              <w:t> ; Set the attending/rendering provider into provider multiple</w:t>
            </w:r>
            <w:r w:rsidRPr="00A578B3">
              <w:br/>
              <w:t> I $G(IB("PRV",.01))'="" D</w:t>
            </w:r>
            <w:r w:rsidRPr="00A578B3">
              <w:br/>
              <w:t> . S </w:t>
            </w:r>
            <w:proofErr w:type="gramStart"/>
            <w:r w:rsidRPr="00A578B3">
              <w:t>DIC(</w:t>
            </w:r>
            <w:proofErr w:type="gramEnd"/>
            <w:r w:rsidRPr="00A578B3">
              <w:t>"DR")="",I=.01</w:t>
            </w:r>
            <w:r w:rsidRPr="00A578B3">
              <w:br/>
              <w:t> . N IBV</w:t>
            </w:r>
            <w:r w:rsidRPr="00A578B3">
              <w:br/>
              <w:t xml:space="preserve"> . ; Only file if the provider has an NPI. </w:t>
            </w:r>
            <w:proofErr w:type="gramStart"/>
            <w:r w:rsidRPr="00A578B3">
              <w:t>otherwise</w:t>
            </w:r>
            <w:proofErr w:type="gramEnd"/>
            <w:r w:rsidRPr="00A578B3">
              <w:t xml:space="preserve"> it's not billable and would have to be removed from the claim later</w:t>
            </w:r>
            <w:r w:rsidRPr="00A578B3">
              <w:br/>
              <w:t> . I $$GETNPI^IBCEF73A($G(IB("PRV",.02)))]"" F  S I=$O(IB("PRV",I)) Q:'I  D</w:t>
            </w:r>
            <w:r w:rsidRPr="00A578B3">
              <w:br/>
              <w:t> .. I </w:t>
            </w:r>
            <w:proofErr w:type="gramStart"/>
            <w:r w:rsidRPr="00A578B3">
              <w:t>IB(</w:t>
            </w:r>
            <w:proofErr w:type="gramEnd"/>
            <w:r w:rsidRPr="00A578B3">
              <w:t>"PRV",I)="" Q</w:t>
            </w:r>
            <w:r w:rsidRPr="00A578B3">
              <w:br/>
              <w:t> .. S IBV(I)=IB("PRV",I),DIC("DR")=DIC("DR")_$S(DIC("DR")="":"",1:";")_I_"////^S X=IBV("_I_")"</w:t>
            </w:r>
            <w:r w:rsidRPr="00A578B3">
              <w:br/>
              <w:t> . S DIC="^DGCR(399,"_IBIFN_",""PRV"",",DIC(0)="L",DLAYGO=399,DA(1)=IBIFN,X=IB("PRV",.01)</w:t>
            </w:r>
            <w:r w:rsidRPr="00A578B3">
              <w:br/>
            </w:r>
            <w:r w:rsidRPr="00A578B3">
              <w:lastRenderedPageBreak/>
              <w:t> . K DO,DD D FILE^DICN K DO,DD,DLAYGO,DA,DIC</w:t>
            </w:r>
            <w:r w:rsidRPr="00A578B3">
              <w:br/>
              <w:t> ;</w:t>
            </w:r>
            <w:r w:rsidRPr="00A578B3">
              <w:br/>
              <w:t> ; Set the occurrence span codes for leave/pass days</w:t>
            </w:r>
            <w:r w:rsidRPr="00A578B3">
              <w:br/>
              <w:t> I $O(IB("OC",0)) D</w:t>
            </w:r>
            <w:r w:rsidRPr="00A578B3">
              <w:br/>
              <w:t> . N I</w:t>
            </w:r>
            <w:proofErr w:type="gramStart"/>
            <w:r w:rsidRPr="00A578B3">
              <w:t>,I1</w:t>
            </w:r>
            <w:proofErr w:type="gramEnd"/>
            <w:r w:rsidRPr="00A578B3">
              <w:br/>
              <w:t> . S I1=0 F</w:t>
            </w:r>
            <w:proofErr w:type="gramStart"/>
            <w:r w:rsidRPr="00A578B3">
              <w:t>  S</w:t>
            </w:r>
            <w:proofErr w:type="gramEnd"/>
            <w:r w:rsidRPr="00A578B3">
              <w:t> I1=$O(IB("OC",I1)) Q:'I1  D</w:t>
            </w:r>
            <w:r w:rsidRPr="00A578B3">
              <w:br/>
              <w:t> .. S I=0</w:t>
            </w:r>
            <w:proofErr w:type="gramStart"/>
            <w:r w:rsidRPr="00A578B3">
              <w:t>,DIC</w:t>
            </w:r>
            <w:proofErr w:type="gramEnd"/>
            <w:r w:rsidRPr="00A578B3">
              <w:t>("DR")=""</w:t>
            </w:r>
            <w:r w:rsidRPr="00A578B3">
              <w:br/>
              <w:t> .. F  S I=$O(IB("OC",I1,I)) Q:'I  S DIC("DR")=DIC("DR")_$S(DIC("DR")="":"",1:";")_I_"////"_IB("OC",I1,I)</w:t>
            </w:r>
            <w:r w:rsidRPr="00A578B3">
              <w:br/>
              <w:t> .. S DIC="^DGCR(399,"_IBIFN_",""OC"",",DIC(0)="L",DLAYGO=399,DA(1)=IBIFN,DIC("P")=$$GETSPEC^IBEFUNC(399,41),X=IB("OC")</w:t>
            </w:r>
            <w:r w:rsidRPr="00A578B3">
              <w:br/>
              <w:t> .. K DO,DD D FILE^DICN K DO,DD,DLAYGO,DA,DIC</w:t>
            </w:r>
            <w:r w:rsidRPr="00A578B3">
              <w:br/>
              <w:t> ;</w:t>
            </w:r>
            <w:r w:rsidRPr="00A578B3">
              <w:br/>
              <w:t xml:space="preserve"> ; file </w:t>
            </w:r>
            <w:proofErr w:type="spellStart"/>
            <w:r w:rsidRPr="00A578B3">
              <w:t>rx</w:t>
            </w:r>
            <w:proofErr w:type="spellEnd"/>
            <w:r w:rsidRPr="00A578B3">
              <w:t xml:space="preserve"> refills, default CPT and </w:t>
            </w:r>
            <w:proofErr w:type="spellStart"/>
            <w:r w:rsidRPr="00A578B3">
              <w:t>Dx</w:t>
            </w:r>
            <w:proofErr w:type="spellEnd"/>
            <w:r w:rsidRPr="00A578B3">
              <w:t xml:space="preserve"> if defined</w:t>
            </w:r>
            <w:r w:rsidRPr="00A578B3">
              <w:br/>
              <w:t> I $D(IB(362.4))&gt;2 D  G END</w:t>
            </w:r>
            <w:r w:rsidRPr="00A578B3">
              <w:br/>
              <w:t> . N IBZ</w:t>
            </w:r>
            <w:r w:rsidRPr="00A578B3">
              <w:br/>
              <w:t> . S IBRX=0 F  S IBRX=$O(IB(362.4,IBRX)) Q:'IBRX  S IBY="" F  S IBY=$O(IB(362.4,IBRX,IBY)) Q:IBY=""  D</w:t>
            </w:r>
            <w:r w:rsidRPr="00A578B3">
              <w:br/>
              <w:t> .. S IBX=</w:t>
            </w:r>
            <w:proofErr w:type="gramStart"/>
            <w:r w:rsidRPr="00A578B3">
              <w:t>IB(</w:t>
            </w:r>
            <w:proofErr w:type="gramEnd"/>
            <w:r w:rsidRPr="00A578B3">
              <w:t>362.4,IBRX,IBY) Q:IBX=""</w:t>
            </w:r>
            <w:r w:rsidRPr="00A578B3">
              <w:br/>
              <w:t> .. S IBZ=$$ADD^IBCSC5A($P(IBX,U),IBIFN,$P(IBX,U,4),$P(IBX,U,2),+IBRX,$P(IBX,U,3)_U_$P(IBX,U,5)_U_$P(IBX,U,6),IBY)</w:t>
            </w:r>
            <w:r w:rsidRPr="00A578B3">
              <w:br/>
              <w:t> ;</w:t>
            </w:r>
            <w:r w:rsidRPr="00A578B3">
              <w:br/>
              <w:t> ;file outpatient visit dates and find/store outpatient procedures and dx</w:t>
            </w:r>
            <w:r w:rsidRPr="00A578B3">
              <w:br/>
              <w:t> ;NOTE: If IBQUERY is defined at this point, it will be used to perform</w:t>
            </w:r>
            <w:r w:rsidRPr="00A578B3">
              <w:br/>
              <w:t> ; the scan for outpatient procedures</w:t>
            </w:r>
            <w:r w:rsidRPr="00A578B3">
              <w:br/>
              <w:t> I '$$INPAT^IBCEF(IBIFN) D  G END</w:t>
            </w:r>
            <w:r w:rsidRPr="00A578B3">
              <w:br/>
              <w:t> . I $</w:t>
            </w:r>
            <w:proofErr w:type="gramStart"/>
            <w:r w:rsidRPr="00A578B3">
              <w:t>D(</w:t>
            </w:r>
            <w:proofErr w:type="gramEnd"/>
            <w:r w:rsidRPr="00A578B3">
              <w:t>IB(43))&gt;2 D</w:t>
            </w:r>
            <w:r w:rsidRPr="00A578B3">
              <w:br/>
              <w:t> .. S ^DGCR(399,IBIFN,"OP",0)="^399.043DA^" S IBX=0 F  S IBX=$O(IB(43,IBX)) Q:'IBX  D</w:t>
            </w:r>
            <w:r w:rsidRPr="00A578B3">
              <w:br/>
              <w:t> ... S DIC="^DGCR(399,"_IBIFN_",""OP"",",DIC(0)="L",DA(1)=IBIFN,(DINUM,X)=IBX,DLAYGO=399.043 K DD,DO D FILE^DICN K DIC,DA,DINUM,DO,DD,DLAYGO</w:t>
            </w:r>
            <w:r w:rsidRPr="00A578B3">
              <w:br/>
              <w:t> . ;</w:t>
            </w:r>
            <w:r w:rsidRPr="00A578B3">
              <w:br/>
              <w:t> . D VST^</w:t>
            </w:r>
            <w:proofErr w:type="gramStart"/>
            <w:r w:rsidRPr="00A578B3">
              <w:t>IBCCPT(</w:t>
            </w:r>
            <w:proofErr w:type="gramEnd"/>
            <w:r w:rsidRPr="00A578B3">
              <w:t>.IBQUERY) I $D(^UTILITY($J,"CPT-CNT")) D</w:t>
            </w:r>
            <w:r w:rsidRPr="00A578B3">
              <w:br/>
              <w:t> .. N IBPRX</w:t>
            </w:r>
            <w:r w:rsidRPr="00A578B3">
              <w:br/>
            </w:r>
            <w:proofErr w:type="gramStart"/>
            <w:r w:rsidRPr="00A578B3">
              <w:t> ..</w:t>
            </w:r>
            <w:proofErr w:type="gramEnd"/>
            <w:r w:rsidRPr="00A578B3">
              <w:t xml:space="preserve"> S </w:t>
            </w:r>
            <w:proofErr w:type="gramStart"/>
            <w:r w:rsidRPr="00A578B3">
              <w:t>DIC(</w:t>
            </w:r>
            <w:proofErr w:type="gramEnd"/>
            <w:r w:rsidRPr="00A578B3">
              <w:t>"P")=$$GETSPEC^IBEFUNC(399,304)</w:t>
            </w:r>
            <w:r w:rsidRPr="00A578B3">
              <w:br/>
              <w:t> .. S IBY=0 F  S IBY=$O(^UTILITY($J,"CPT-CNT",IBY)) Q:'IBY  S IBX=^(IBY) I '$P(IBX,U,6) D</w:t>
            </w:r>
            <w:r w:rsidRPr="00A578B3">
              <w:br/>
              <w:t> ... S IBPRX(+$P(IBX,U,8))=""</w:t>
            </w:r>
            <w:r w:rsidRPr="00A578B3">
              <w:br/>
              <w:t> ... S DIC="^DGCR(399,"_IBIFN_",""CP"",",DIC(0)="L",DA(1)=IBIFN,X=+IBX_";ICPT(",DLAYGO=399 K DD,DO D FILE^DICN K DO,DD,DLAYGO Q:Y'&gt;0</w:t>
            </w:r>
            <w:r w:rsidRPr="00A578B3">
              <w:br/>
              <w:t> ... ;</w:t>
            </w:r>
            <w:r w:rsidRPr="00A578B3">
              <w:br/>
            </w:r>
            <w:r w:rsidRPr="00A578B3">
              <w:lastRenderedPageBreak/>
              <w:t> ... S IBCPY=+Y</w:t>
            </w:r>
            <w:r w:rsidRPr="00A578B3">
              <w:br/>
              <w:t> ... ;</w:t>
            </w:r>
            <w:r w:rsidRPr="00A578B3">
              <w:br/>
              <w:t> ... ; add dx to 362.3 for associations if they exist</w:t>
            </w:r>
            <w:r w:rsidRPr="00A578B3">
              <w:br/>
              <w:t> ... I $G(^UTILITY($J,"CPT-CNT",IBY,"DX")) D ADDDX^IBCCPT1(IBIFN,IBCPY,^("DX"),.IBDR) I $L($G(IBDR)) S IBDR=IBDR_";"</w:t>
            </w:r>
            <w:r w:rsidRPr="00A578B3">
              <w:br/>
              <w:t> ... ;</w:t>
            </w:r>
            <w:r w:rsidRPr="00A578B3">
              <w:br/>
              <w:t> ... ;</w:t>
            </w:r>
            <w:r w:rsidRPr="00A578B3">
              <w:br/>
              <w:t> ... S DR=$G(IBDR)_"1////"_$P(IBX,U,2)_$S(+$P(IBX,U,8):";18////"_+$P(IBX,U,8),1:"") K IBDR</w:t>
            </w:r>
            <w:r w:rsidRPr="00A578B3">
              <w:br/>
              <w:t> ... S DR=DR_$S(+$P(IBX,U,9):";6////"_+$P(IBX,U,9),1:"")_$S(+$P(IBX,U,5):";5////"_+$P(IBX,U,5),1:"")</w:t>
            </w:r>
            <w:r w:rsidRPr="00A578B3">
              <w:br/>
              <w:t> ... S DR=DR_$S(+$P(IBX,U,11):";20////"_+$P(IBX,U,11),1:"")</w:t>
            </w:r>
            <w:r w:rsidRPr="00A578B3">
              <w:br/>
              <w:t> ... S DIE=DIC,DA=+IBCPY D ^DIE K DIE,DIC,DA,DINUM,DO,DD</w:t>
            </w:r>
            <w:r w:rsidRPr="00A578B3">
              <w:br/>
              <w:t> ... I $P(IBX,U,10) D ADDMOD^IBCCPT(IBIFN,IBCPY,$P(IBX,U,10)) ;Modifiers</w:t>
            </w:r>
            <w:r w:rsidRPr="00A578B3">
              <w:br/>
              <w:t> .. I $O(IBPRX(""))=$O(IBPRX(""),-1),$O(IBPRX(0)) D</w:t>
            </w:r>
            <w:r w:rsidRPr="00A578B3">
              <w:br/>
              <w:t> ... ;If only 1 provider - make it the rendering</w:t>
            </w:r>
            <w:r w:rsidRPr="00A578B3">
              <w:br/>
              <w:t> ... S IB("PRV",.02)=+$O(IBPRX(0))_";VA(200,",IB("PRV",.01)=3</w:t>
            </w:r>
            <w:r w:rsidRPr="00A578B3">
              <w:br/>
              <w:t> . K DGCNT,V,IBOPV1,IBOPV2,I,DGDIV,I1,DGNOD,DGCPTS,I7,I2,DGCPT,^UTILITY($J,"CPT-CNT")</w:t>
            </w:r>
            <w:r w:rsidRPr="00A578B3">
              <w:br/>
              <w:t> . ;</w:t>
            </w:r>
            <w:r w:rsidRPr="00A578B3">
              <w:br/>
              <w:t> . D OPTDX^IBCSC4D(DFN,IB(151),IB(152),.IBDX) I +IBDX D  K IBDX</w:t>
            </w:r>
            <w:r w:rsidRPr="00A578B3">
              <w:br/>
              <w:t> .. S IBY=0 F  S IBY=$O(IBDX(IBY)) Q:IBY=""  S IBX=IBDX(IBY) I '$P(IBX,U,5) D</w:t>
            </w:r>
            <w:r w:rsidRPr="00A578B3">
              <w:br/>
              <w:t> ... I '$D(^DGCR(399,"AOPV",DFN,(+$P(IBX,U,4)\1),IBIFN)) Q</w:t>
            </w:r>
            <w:r w:rsidRPr="00A578B3">
              <w:br/>
              <w:t> ... S DIC("DR")=".02////"_IBIFN,DIC="^IBA(362.3,",DIC(0)="L",X=+IBX,DLAYGO=362.3 K DD,DO D FILE^DICN</w:t>
            </w:r>
            <w:r w:rsidRPr="00A578B3">
              <w:br/>
              <w:t> ... K DIE,DIC,DA,DLAYGO,DO,DD</w:t>
            </w:r>
            <w:r w:rsidRPr="00A578B3">
              <w:br/>
              <w:t> ;</w:t>
            </w:r>
            <w:r w:rsidRPr="00A578B3">
              <w:br/>
              <w:t> ;store inpatient diagnosis and procedures, default admit dx to first dx found</w:t>
            </w:r>
            <w:r w:rsidRPr="00A578B3">
              <w:br/>
              <w:t> I $$INPAT^IBCEF(IBIFN) D  G END</w:t>
            </w:r>
            <w:r w:rsidRPr="00A578B3">
              <w:br/>
              <w:t> . I $G(^TMP("IBDX",$J))=IB(.08) D  K ^TMP("IBDX",$J)</w:t>
            </w:r>
            <w:r w:rsidRPr="00A578B3">
              <w:br/>
              <w:t> .. N IBXDEF S IBXDEF=0</w:t>
            </w:r>
            <w:r w:rsidRPr="00A578B3">
              <w:br/>
            </w:r>
            <w:proofErr w:type="gramStart"/>
            <w:r w:rsidRPr="00A578B3">
              <w:t> ..</w:t>
            </w:r>
            <w:proofErr w:type="gramEnd"/>
            <w:r w:rsidRPr="00A578B3">
              <w:t xml:space="preserve"> S (IBI,IBX)="" F  S IBX=$O(^TMP("IBDX",$J,IBX)) Q:'IBX  S IBY=0 F  S IBY=$O(^TMP("IBDX",$J,IBX,IBY)) Q:'IBY  D</w:t>
            </w:r>
            <w:r w:rsidRPr="00A578B3">
              <w:br/>
              <w:t> ... S IBZ=^TMP("IBDX",$J,IBX,IBY) Q:($$ICD9^IBACSV(+IBZ)="") S IBI=IBI+1</w:t>
            </w:r>
            <w:r w:rsidRPr="00A578B3">
              <w:br/>
              <w:t> ... S DIC("DR")=".02////"_IBIFN_";.03////"_IBI I $P(IBZ,U,3)'="" S DIC("DR")=DIC("DR")_";.04///"_$P(IBZ,U,3)</w:t>
            </w:r>
            <w:r w:rsidRPr="00A578B3">
              <w:br/>
              <w:t> ... S DIC="^IBA(362.3,",DIC(0)="L",X=+IBZ,DLAYGO=362.3 K DD,DO D FILE^DICN K DIE,DIC,DA,DLAYGO,DO,DD</w:t>
            </w:r>
            <w:r w:rsidRPr="00A578B3">
              <w:br/>
              <w:t> ... I Y&gt;0,'IBXDEF S IBXDEF=1,DR="215////"_+IBZ,DIE="^DGCR(399,",DA=IBIFN D ^DIE</w:t>
            </w:r>
            <w:r w:rsidRPr="00A578B3">
              <w:br/>
              <w:t> . ;</w:t>
            </w:r>
            <w:r w:rsidRPr="00A578B3">
              <w:br/>
              <w:t> . D PTFPRDT^IBCSC4A(+IB(.08),IB(151),IB(152),9) I $D(^UTILITY($J,"IB")) D  K ^UTILITY($J,"IB")</w:t>
            </w:r>
            <w:r w:rsidRPr="00A578B3">
              <w:br/>
            </w:r>
            <w:r w:rsidRPr="00A578B3">
              <w:lastRenderedPageBreak/>
              <w:t> .. S ^</w:t>
            </w:r>
            <w:proofErr w:type="gramStart"/>
            <w:r w:rsidRPr="00A578B3">
              <w:t>DGCR(</w:t>
            </w:r>
            <w:proofErr w:type="gramEnd"/>
            <w:r w:rsidRPr="00A578B3">
              <w:t>399,IBIFN,"CP",0)="^399.0304AVI^"</w:t>
            </w:r>
            <w:r w:rsidRPr="00A578B3">
              <w:br/>
              <w:t> .. S IBX=0 F  S IBX=$O(^UTILITY($J,"IB",IBX)) Q:'IBX  S IBY=0 F  S IBY=$O(^UTILITY($J,"IB",IBX,IBY)) Q:'IBY  D</w:t>
            </w:r>
            <w:r w:rsidRPr="00A578B3">
              <w:br/>
              <w:t> ... S IBZ=^UTILITY($J,"IB",IBX,IBY) Q:($$ICD0^IBACSV(+IBZ)="") S IBI=$P(^UTILITY($J,"IB",IBX,1),U,2)</w:t>
            </w:r>
            <w:r w:rsidRPr="00A578B3">
              <w:br/>
              <w:t> ... S DIC="^DGCR(399,"_IBIFN_",""CP"",",DIC(0)="L",DA(1)=IBIFN,X=+IBZ_";ICD0(",DLAYGO=399.0304 K DD,DO D FILE^DICN</w:t>
            </w:r>
            <w:r w:rsidRPr="00A578B3">
              <w:br/>
              <w:t> ... I Y&gt;0 S DIE=DIC,DA=+Y,DR="1////"_(IBI\1) D ^DIE K DIE,DIC,DA,DLAYGO,DO,DD</w:t>
            </w:r>
            <w:r w:rsidRPr="00A578B3">
              <w:br/>
              <w:t> ;</w:t>
            </w:r>
            <w:r w:rsidRPr="00A578B3">
              <w:br/>
              <w:t>END S IBX="1^Billing Record #"_$P(^DGCR(399,+IBIFN,0),"^",1)_" established for "_$P($G(^DPT(IBDFN,0)),U,1)</w:t>
            </w:r>
            <w:r w:rsidRPr="00A578B3">
              <w:br/>
              <w:t> ;</w:t>
            </w:r>
            <w:r w:rsidRPr="00A578B3">
              <w:br/>
              <w:t> S IBAUTO=1,DGPTUPDT="" I '$G(IBCHTRN) D PROC^IBCU7A(IBIFN) D ^IBCU6 ; auto calculate/store revenue codes</w:t>
            </w:r>
            <w:r w:rsidRPr="00A578B3">
              <w:br/>
              <w:t> ;</w:t>
            </w:r>
            <w:r w:rsidRPr="00A578B3">
              <w:br/>
              <w:t>Q K %,%DT,IBDR,X1,X2,X3,X4,Y,DGDIRA,DGDIRB,DGDIR0,DIR,DGRVRCAL,DIC,DA,DR,DINUM,DGPTUPDT,DGXRF1,IBCHK,IBINDT,IBIDS,DLAYGO</w:t>
            </w:r>
            <w:r w:rsidRPr="00A578B3">
              <w:br/>
              <w:t> Q</w:t>
            </w:r>
            <w:r w:rsidRPr="00A578B3">
              <w:br/>
              <w:t> ;</w:t>
            </w:r>
            <w:r w:rsidRPr="00A578B3">
              <w:br/>
              <w:t>WHERE ;;.01^0^1;.02^0^2;.03^0^3;.04^0^4;.05^0^5;.06^0^6;.07^0^7;.08^0^8;.09^0^9;.11^0^11;.17^0^17;.16^0^16;.18^0^18;.19^0^19;.2^0^20;.22^0^22;.27^0^27;112^M^12;151^U^1;152^U^2;155^U^5;157^U^7;101^M^1;158^U^8;159^U^9;160^U^10;161^U^11;162^U^12;</w:t>
            </w:r>
            <w:r w:rsidRPr="00A578B3">
              <w:br/>
              <w:t> ;;217^U2^3;221^U2^7;</w:t>
            </w:r>
          </w:p>
        </w:tc>
      </w:tr>
      <w:tr w:rsidR="00A578B3" w:rsidRPr="009B3C81" w14:paraId="367289C7" w14:textId="77777777" w:rsidTr="00ED4068">
        <w:tblPrEx>
          <w:tblBorders>
            <w:insideH w:val="none" w:sz="0" w:space="0" w:color="auto"/>
            <w:insideV w:val="none" w:sz="0" w:space="0" w:color="auto"/>
          </w:tblBorders>
          <w:tblLook w:val="0000" w:firstRow="0" w:lastRow="0" w:firstColumn="0" w:lastColumn="0" w:noHBand="0" w:noVBand="0"/>
        </w:tblPrEx>
        <w:trPr>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8D60B0C" w14:textId="77777777" w:rsidR="00A578B3" w:rsidRPr="001826A5" w:rsidRDefault="00A578B3" w:rsidP="00ED4068">
            <w:pPr>
              <w:spacing w:before="60" w:after="60"/>
              <w:rPr>
                <w:rFonts w:ascii="Arial" w:hAnsi="Arial" w:cs="Arial"/>
                <w:b/>
                <w:sz w:val="20"/>
                <w:szCs w:val="20"/>
              </w:rPr>
            </w:pPr>
            <w:r w:rsidRPr="001826A5">
              <w:rPr>
                <w:rFonts w:ascii="Arial" w:hAnsi="Arial" w:cs="Arial"/>
                <w:b/>
                <w:sz w:val="20"/>
                <w:szCs w:val="20"/>
              </w:rPr>
              <w:lastRenderedPageBreak/>
              <w:t>Modified Logic (Changes are in bold)</w:t>
            </w:r>
          </w:p>
        </w:tc>
      </w:tr>
      <w:tr w:rsidR="00A578B3" w:rsidRPr="00820DF2" w14:paraId="54A2FD3B" w14:textId="77777777" w:rsidTr="00ED4068">
        <w:tblPrEx>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631C6D89" w14:textId="0C039D60" w:rsidR="00A578B3" w:rsidRPr="004F117F" w:rsidRDefault="00A578B3" w:rsidP="00ED4068">
            <w:pPr>
              <w:tabs>
                <w:tab w:val="left" w:pos="5078"/>
              </w:tabs>
              <w:autoSpaceDE w:val="0"/>
              <w:autoSpaceDN w:val="0"/>
              <w:adjustRightInd w:val="0"/>
              <w:contextualSpacing/>
              <w:rPr>
                <w:highlight w:val="yellow"/>
              </w:rPr>
            </w:pPr>
            <w:r>
              <w:rPr>
                <w:highlight w:val="yellow"/>
              </w:rPr>
              <w:t>New code will be added to this routine to file the necessary data values for the new Dental Claim related fields in file 399 BILL/CLAIMS file, that will be added as part of user story 1108.</w:t>
            </w:r>
          </w:p>
        </w:tc>
      </w:tr>
    </w:tbl>
    <w:p w14:paraId="68CCC999" w14:textId="77777777" w:rsidR="00A578B3" w:rsidRPr="007F5A58" w:rsidRDefault="00A578B3" w:rsidP="00A578B3">
      <w:pPr>
        <w:pStyle w:val="BodyText"/>
        <w:ind w:left="720"/>
      </w:pPr>
    </w:p>
    <w:p w14:paraId="731D17DE" w14:textId="77777777" w:rsidR="007F5A58" w:rsidRDefault="007F5A58" w:rsidP="007F5A58">
      <w:pPr>
        <w:pStyle w:val="BodyText"/>
        <w:rPr>
          <w:rFonts w:ascii="Times New Roman" w:eastAsiaTheme="minorHAnsi" w:hAnsi="Times New Roman"/>
        </w:rPr>
      </w:pPr>
    </w:p>
    <w:p w14:paraId="3E299AAE" w14:textId="77777777" w:rsidR="007F5A58" w:rsidRPr="0032681B" w:rsidRDefault="007F5A58" w:rsidP="007F5A58">
      <w:pPr>
        <w:pStyle w:val="BodyText"/>
      </w:pPr>
    </w:p>
    <w:p w14:paraId="609E4F2A" w14:textId="17A21635" w:rsidR="00094A73" w:rsidRPr="00051DB8" w:rsidRDefault="00094A73" w:rsidP="006D2C44">
      <w:pPr>
        <w:pStyle w:val="BodyText"/>
        <w:ind w:left="720"/>
      </w:pPr>
    </w:p>
    <w:p w14:paraId="723B4A6F" w14:textId="7E2C660B" w:rsidR="00CF55C4" w:rsidRPr="00051DB8" w:rsidRDefault="00CF55C4" w:rsidP="001A7960">
      <w:pPr>
        <w:pStyle w:val="Heading1"/>
      </w:pPr>
    </w:p>
    <w:sectPr w:rsidR="00CF55C4" w:rsidRPr="00051DB8"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BA07CB" w14:textId="77777777" w:rsidR="00BA51E6" w:rsidRDefault="00BA51E6" w:rsidP="00B81ED4">
      <w:pPr>
        <w:spacing w:after="0" w:line="240" w:lineRule="auto"/>
      </w:pPr>
      <w:r>
        <w:separator/>
      </w:r>
    </w:p>
  </w:endnote>
  <w:endnote w:type="continuationSeparator" w:id="0">
    <w:p w14:paraId="115D80D7" w14:textId="77777777" w:rsidR="00BA51E6" w:rsidRDefault="00BA51E6"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744A5" w14:textId="77777777" w:rsidR="00FA4121" w:rsidRDefault="00FA41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6A4BC" w14:textId="77777777" w:rsidR="00FA4121" w:rsidRDefault="00FA41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DD09C" w14:textId="77777777" w:rsidR="00FA4121" w:rsidRDefault="00FA412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4" w:author="Author"/>
  <w:sdt>
    <w:sdtPr>
      <w:id w:val="-492721967"/>
      <w:docPartObj>
        <w:docPartGallery w:val="Page Numbers (Bottom of Page)"/>
        <w:docPartUnique/>
      </w:docPartObj>
    </w:sdtPr>
    <w:sdtEndPr/>
    <w:sdtContent>
      <w:customXmlDelRangeEnd w:id="4"/>
      <w:customXmlDelRangeStart w:id="5" w:author="Author"/>
      <w:sdt>
        <w:sdtPr>
          <w:id w:val="-1669238322"/>
          <w:docPartObj>
            <w:docPartGallery w:val="Page Numbers (Top of Page)"/>
            <w:docPartUnique/>
          </w:docPartObj>
        </w:sdtPr>
        <w:sdtEndPr/>
        <w:sdtContent>
          <w:customXmlDelRangeEnd w:id="5"/>
          <w:p w14:paraId="55647AD7" w14:textId="3AC46901" w:rsidR="00CC2E23" w:rsidRPr="002407DA" w:rsidDel="00FA4121" w:rsidRDefault="00CC2E23">
            <w:pPr>
              <w:pStyle w:val="Footer"/>
              <w:jc w:val="center"/>
              <w:rPr>
                <w:del w:id="6" w:author="Author"/>
              </w:rPr>
            </w:pPr>
            <w:del w:id="7" w:author="Author">
              <w:r w:rsidRPr="002407DA" w:rsidDel="00FA4121">
                <w:delText xml:space="preserve">Page </w:delText>
              </w:r>
              <w:r w:rsidRPr="002407DA" w:rsidDel="00FA4121">
                <w:rPr>
                  <w:bCs/>
                  <w:sz w:val="24"/>
                  <w:szCs w:val="24"/>
                </w:rPr>
                <w:fldChar w:fldCharType="begin"/>
              </w:r>
              <w:r w:rsidRPr="002407DA" w:rsidDel="00FA4121">
                <w:rPr>
                  <w:bCs/>
                </w:rPr>
                <w:delInstrText xml:space="preserve"> PAGE </w:delInstrText>
              </w:r>
              <w:r w:rsidRPr="002407DA" w:rsidDel="00FA4121">
                <w:rPr>
                  <w:bCs/>
                  <w:sz w:val="24"/>
                  <w:szCs w:val="24"/>
                </w:rPr>
                <w:fldChar w:fldCharType="separate"/>
              </w:r>
              <w:r w:rsidR="00FA4121" w:rsidDel="00FA4121">
                <w:rPr>
                  <w:bCs/>
                  <w:noProof/>
                </w:rPr>
                <w:delText>17</w:delText>
              </w:r>
              <w:r w:rsidRPr="002407DA" w:rsidDel="00FA4121">
                <w:rPr>
                  <w:bCs/>
                  <w:sz w:val="24"/>
                  <w:szCs w:val="24"/>
                </w:rPr>
                <w:fldChar w:fldCharType="end"/>
              </w:r>
              <w:r w:rsidRPr="002407DA" w:rsidDel="00FA4121">
                <w:delText xml:space="preserve"> of </w:delText>
              </w:r>
              <w:r w:rsidRPr="002407DA" w:rsidDel="00FA4121">
                <w:rPr>
                  <w:bCs/>
                  <w:sz w:val="24"/>
                  <w:szCs w:val="24"/>
                </w:rPr>
                <w:fldChar w:fldCharType="begin"/>
              </w:r>
              <w:r w:rsidRPr="002407DA" w:rsidDel="00FA4121">
                <w:rPr>
                  <w:bCs/>
                </w:rPr>
                <w:delInstrText xml:space="preserve"> NUMPAGES  </w:delInstrText>
              </w:r>
              <w:r w:rsidRPr="002407DA" w:rsidDel="00FA4121">
                <w:rPr>
                  <w:bCs/>
                  <w:sz w:val="24"/>
                  <w:szCs w:val="24"/>
                </w:rPr>
                <w:fldChar w:fldCharType="separate"/>
              </w:r>
              <w:r w:rsidR="00FA4121" w:rsidDel="00FA4121">
                <w:rPr>
                  <w:bCs/>
                  <w:noProof/>
                </w:rPr>
                <w:delText>17</w:delText>
              </w:r>
              <w:r w:rsidRPr="002407DA" w:rsidDel="00FA4121">
                <w:rPr>
                  <w:bCs/>
                  <w:sz w:val="24"/>
                  <w:szCs w:val="24"/>
                </w:rPr>
                <w:fldChar w:fldCharType="end"/>
              </w:r>
            </w:del>
          </w:p>
          <w:customXmlDelRangeStart w:id="8" w:author="Author"/>
        </w:sdtContent>
      </w:sdt>
      <w:customXmlDelRangeEnd w:id="8"/>
      <w:customXmlDelRangeStart w:id="9" w:author="Author"/>
    </w:sdtContent>
  </w:sdt>
  <w:customXmlDelRangeEnd w:id="9"/>
  <w:p w14:paraId="4292578D" w14:textId="77777777" w:rsidR="00CC2E23" w:rsidRDefault="00CC2E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1C7BA" w14:textId="77777777" w:rsidR="00BA51E6" w:rsidRDefault="00BA51E6" w:rsidP="00B81ED4">
      <w:pPr>
        <w:spacing w:after="0" w:line="240" w:lineRule="auto"/>
      </w:pPr>
      <w:r>
        <w:separator/>
      </w:r>
    </w:p>
  </w:footnote>
  <w:footnote w:type="continuationSeparator" w:id="0">
    <w:p w14:paraId="096DF76B" w14:textId="77777777" w:rsidR="00BA51E6" w:rsidRDefault="00BA51E6"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F5DCA" w14:textId="77777777" w:rsidR="00FA4121" w:rsidRDefault="00FA41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5D51F" w14:textId="77777777" w:rsidR="00FA4121" w:rsidRDefault="00FA41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78603" w14:textId="77777777" w:rsidR="00FA4121" w:rsidRDefault="00FA412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D9FE7" w14:textId="7E570287" w:rsidR="00DA06FB" w:rsidRPr="00DA06FB" w:rsidDel="00FA4121" w:rsidRDefault="00DA06FB" w:rsidP="00DA06FB">
    <w:pPr>
      <w:pStyle w:val="NormalWeb"/>
      <w:spacing w:after="0" w:afterAutospacing="0"/>
      <w:rPr>
        <w:del w:id="2" w:author="Author"/>
        <w:b/>
        <w:bCs/>
        <w:sz w:val="20"/>
        <w:szCs w:val="20"/>
      </w:rPr>
    </w:pPr>
    <w:del w:id="3" w:author="Author">
      <w:r w:rsidRPr="00DA06FB" w:rsidDel="00FA4121">
        <w:rPr>
          <w:b/>
          <w:bCs/>
          <w:sz w:val="20"/>
          <w:szCs w:val="20"/>
        </w:rPr>
        <w:delText>MCCF EDI TAS US1109 SDD</w:delText>
      </w:r>
      <w:r w:rsidR="002A495A" w:rsidDel="00FA4121">
        <w:rPr>
          <w:b/>
          <w:bCs/>
          <w:sz w:val="20"/>
          <w:szCs w:val="20"/>
        </w:rPr>
        <w:delText>, v. 1.0</w:delText>
      </w:r>
      <w:r w:rsidRPr="00DA06FB" w:rsidDel="00FA4121">
        <w:rPr>
          <w:b/>
          <w:bCs/>
          <w:sz w:val="20"/>
          <w:szCs w:val="20"/>
        </w:rPr>
        <w:delText xml:space="preserve"> </w:delText>
      </w:r>
    </w:del>
  </w:p>
  <w:p w14:paraId="7300E25C" w14:textId="78B53E74" w:rsidR="00CC2E23" w:rsidRPr="00703CEB" w:rsidRDefault="00CC2E23" w:rsidP="00703C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45F"/>
    <w:multiLevelType w:val="hybridMultilevel"/>
    <w:tmpl w:val="73248D86"/>
    <w:lvl w:ilvl="0" w:tplc="12CC7E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94CE9"/>
    <w:multiLevelType w:val="hybridMultilevel"/>
    <w:tmpl w:val="94A893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A02A3"/>
    <w:multiLevelType w:val="hybridMultilevel"/>
    <w:tmpl w:val="06B47E72"/>
    <w:lvl w:ilvl="0" w:tplc="72D27C2A">
      <w:start w:val="1"/>
      <w:numFmt w:val="decimal"/>
      <w:lvlText w:val="%1)"/>
      <w:lvlJc w:val="left"/>
      <w:pPr>
        <w:ind w:left="720" w:hanging="360"/>
      </w:pPr>
      <w:rPr>
        <w:rFonts w:ascii="Times New Roman" w:eastAsia="Times New Roman" w:hAnsi="Times New Roman"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B6066E"/>
    <w:multiLevelType w:val="hybridMultilevel"/>
    <w:tmpl w:val="F8FC6732"/>
    <w:lvl w:ilvl="0" w:tplc="63E25B74">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5B68E1"/>
    <w:multiLevelType w:val="hybridMultilevel"/>
    <w:tmpl w:val="BD20F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3E38C0"/>
    <w:multiLevelType w:val="hybridMultilevel"/>
    <w:tmpl w:val="C174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047404"/>
    <w:multiLevelType w:val="hybridMultilevel"/>
    <w:tmpl w:val="3BC42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C751149"/>
    <w:multiLevelType w:val="hybridMultilevel"/>
    <w:tmpl w:val="9ADA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DF3D56"/>
    <w:multiLevelType w:val="hybridMultilevel"/>
    <w:tmpl w:val="043CD6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4C18D2"/>
    <w:multiLevelType w:val="hybridMultilevel"/>
    <w:tmpl w:val="06B47E72"/>
    <w:lvl w:ilvl="0" w:tplc="72D27C2A">
      <w:start w:val="1"/>
      <w:numFmt w:val="decimal"/>
      <w:lvlText w:val="%1)"/>
      <w:lvlJc w:val="left"/>
      <w:pPr>
        <w:ind w:left="720" w:hanging="360"/>
      </w:pPr>
      <w:rPr>
        <w:rFonts w:ascii="Times New Roman" w:eastAsia="Times New Roman" w:hAnsi="Times New Roman"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8296A77"/>
    <w:multiLevelType w:val="hybridMultilevel"/>
    <w:tmpl w:val="C79EB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DA70D7"/>
    <w:multiLevelType w:val="hybridMultilevel"/>
    <w:tmpl w:val="043CD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4A0853"/>
    <w:multiLevelType w:val="hybridMultilevel"/>
    <w:tmpl w:val="01789A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E7E33C6"/>
    <w:multiLevelType w:val="hybridMultilevel"/>
    <w:tmpl w:val="ACB2D6E0"/>
    <w:lvl w:ilvl="0" w:tplc="C7549874">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F182A87"/>
    <w:multiLevelType w:val="hybridMultilevel"/>
    <w:tmpl w:val="5C465E9A"/>
    <w:lvl w:ilvl="0" w:tplc="72CC93A0">
      <w:start w:val="1"/>
      <w:numFmt w:val="decimal"/>
      <w:pStyle w:val="BodyTextNumbered1"/>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2">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4"/>
  </w:num>
  <w:num w:numId="4">
    <w:abstractNumId w:val="9"/>
  </w:num>
  <w:num w:numId="5">
    <w:abstractNumId w:val="2"/>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5"/>
  </w:num>
  <w:num w:numId="10">
    <w:abstractNumId w:val="23"/>
  </w:num>
  <w:num w:numId="11">
    <w:abstractNumId w:val="25"/>
  </w:num>
  <w:num w:numId="12">
    <w:abstractNumId w:val="6"/>
  </w:num>
  <w:num w:numId="13">
    <w:abstractNumId w:val="24"/>
  </w:num>
  <w:num w:numId="14">
    <w:abstractNumId w:val="16"/>
  </w:num>
  <w:num w:numId="15">
    <w:abstractNumId w:val="5"/>
  </w:num>
  <w:num w:numId="16">
    <w:abstractNumId w:val="8"/>
  </w:num>
  <w:num w:numId="17">
    <w:abstractNumId w:val="11"/>
  </w:num>
  <w:num w:numId="18">
    <w:abstractNumId w:val="0"/>
  </w:num>
  <w:num w:numId="19">
    <w:abstractNumId w:val="18"/>
  </w:num>
  <w:num w:numId="20">
    <w:abstractNumId w:val="21"/>
  </w:num>
  <w:num w:numId="21">
    <w:abstractNumId w:val="21"/>
    <w:lvlOverride w:ilvl="0">
      <w:startOverride w:val="1"/>
    </w:lvlOverride>
  </w:num>
  <w:num w:numId="22">
    <w:abstractNumId w:val="4"/>
  </w:num>
  <w:num w:numId="23">
    <w:abstractNumId w:val="20"/>
  </w:num>
  <w:num w:numId="24">
    <w:abstractNumId w:val="3"/>
  </w:num>
  <w:num w:numId="25">
    <w:abstractNumId w:val="13"/>
  </w:num>
  <w:num w:numId="26">
    <w:abstractNumId w:val="1"/>
  </w:num>
  <w:num w:numId="27">
    <w:abstractNumId w:val="10"/>
  </w:num>
  <w:num w:numId="28">
    <w:abstractNumId w:val="12"/>
  </w:num>
  <w:num w:numId="29">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il Kelly">
    <w15:presenceInfo w15:providerId="Windows Live" w15:userId="98c0b358cf85cd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07D3B"/>
    <w:rsid w:val="00011416"/>
    <w:rsid w:val="000174E6"/>
    <w:rsid w:val="0003246A"/>
    <w:rsid w:val="00033C4B"/>
    <w:rsid w:val="000358FE"/>
    <w:rsid w:val="00035B84"/>
    <w:rsid w:val="000402EA"/>
    <w:rsid w:val="00040EB7"/>
    <w:rsid w:val="00043E15"/>
    <w:rsid w:val="000455AE"/>
    <w:rsid w:val="000458AF"/>
    <w:rsid w:val="00046F79"/>
    <w:rsid w:val="000478B9"/>
    <w:rsid w:val="00051DB8"/>
    <w:rsid w:val="00054185"/>
    <w:rsid w:val="0006234D"/>
    <w:rsid w:val="00063134"/>
    <w:rsid w:val="00065FA0"/>
    <w:rsid w:val="000710F8"/>
    <w:rsid w:val="00074024"/>
    <w:rsid w:val="0007552E"/>
    <w:rsid w:val="00087ACA"/>
    <w:rsid w:val="00094A73"/>
    <w:rsid w:val="000A0EDE"/>
    <w:rsid w:val="000A3203"/>
    <w:rsid w:val="000B4A18"/>
    <w:rsid w:val="000B507F"/>
    <w:rsid w:val="000B7003"/>
    <w:rsid w:val="000B7459"/>
    <w:rsid w:val="000C0032"/>
    <w:rsid w:val="000C728B"/>
    <w:rsid w:val="000D10B1"/>
    <w:rsid w:val="000D3835"/>
    <w:rsid w:val="000F1BBE"/>
    <w:rsid w:val="00100921"/>
    <w:rsid w:val="00102B54"/>
    <w:rsid w:val="00104CA2"/>
    <w:rsid w:val="00114B32"/>
    <w:rsid w:val="00115365"/>
    <w:rsid w:val="001178A7"/>
    <w:rsid w:val="00122200"/>
    <w:rsid w:val="00122BFA"/>
    <w:rsid w:val="00136651"/>
    <w:rsid w:val="00137174"/>
    <w:rsid w:val="00144443"/>
    <w:rsid w:val="00152BDB"/>
    <w:rsid w:val="00154865"/>
    <w:rsid w:val="001618DD"/>
    <w:rsid w:val="00162A4D"/>
    <w:rsid w:val="00176398"/>
    <w:rsid w:val="001919C6"/>
    <w:rsid w:val="00191DE6"/>
    <w:rsid w:val="0019414E"/>
    <w:rsid w:val="001A03A2"/>
    <w:rsid w:val="001A7960"/>
    <w:rsid w:val="001B379F"/>
    <w:rsid w:val="001B417E"/>
    <w:rsid w:val="001B47A3"/>
    <w:rsid w:val="001C7764"/>
    <w:rsid w:val="001D1071"/>
    <w:rsid w:val="001D3A76"/>
    <w:rsid w:val="001D3DAD"/>
    <w:rsid w:val="001E4A39"/>
    <w:rsid w:val="001F5110"/>
    <w:rsid w:val="001F5383"/>
    <w:rsid w:val="001F6F18"/>
    <w:rsid w:val="001F7941"/>
    <w:rsid w:val="002012C6"/>
    <w:rsid w:val="002073F1"/>
    <w:rsid w:val="0020768B"/>
    <w:rsid w:val="002114B7"/>
    <w:rsid w:val="00213C69"/>
    <w:rsid w:val="00215DA5"/>
    <w:rsid w:val="00215E54"/>
    <w:rsid w:val="002166FA"/>
    <w:rsid w:val="00217AB6"/>
    <w:rsid w:val="002217FF"/>
    <w:rsid w:val="00223229"/>
    <w:rsid w:val="00224132"/>
    <w:rsid w:val="002307E2"/>
    <w:rsid w:val="002363E0"/>
    <w:rsid w:val="00237A45"/>
    <w:rsid w:val="00237E54"/>
    <w:rsid w:val="002407DA"/>
    <w:rsid w:val="00244C9D"/>
    <w:rsid w:val="00253ED5"/>
    <w:rsid w:val="00256DF9"/>
    <w:rsid w:val="00257F79"/>
    <w:rsid w:val="00263624"/>
    <w:rsid w:val="00263E57"/>
    <w:rsid w:val="00264B88"/>
    <w:rsid w:val="00273DE6"/>
    <w:rsid w:val="00280708"/>
    <w:rsid w:val="00281C50"/>
    <w:rsid w:val="00283C1B"/>
    <w:rsid w:val="00293BAC"/>
    <w:rsid w:val="00296EFC"/>
    <w:rsid w:val="002A3A50"/>
    <w:rsid w:val="002A495A"/>
    <w:rsid w:val="002B294C"/>
    <w:rsid w:val="002D01B6"/>
    <w:rsid w:val="002E61D7"/>
    <w:rsid w:val="00302C7A"/>
    <w:rsid w:val="00304E23"/>
    <w:rsid w:val="00311C8C"/>
    <w:rsid w:val="0031224C"/>
    <w:rsid w:val="00317AF6"/>
    <w:rsid w:val="0032002A"/>
    <w:rsid w:val="00323902"/>
    <w:rsid w:val="0032681B"/>
    <w:rsid w:val="00332A63"/>
    <w:rsid w:val="0033331F"/>
    <w:rsid w:val="0033462F"/>
    <w:rsid w:val="00334CFE"/>
    <w:rsid w:val="0034670B"/>
    <w:rsid w:val="00353666"/>
    <w:rsid w:val="00354754"/>
    <w:rsid w:val="00354BF7"/>
    <w:rsid w:val="003562BC"/>
    <w:rsid w:val="0035711A"/>
    <w:rsid w:val="00361074"/>
    <w:rsid w:val="003628E1"/>
    <w:rsid w:val="00364D54"/>
    <w:rsid w:val="003856F8"/>
    <w:rsid w:val="0039553C"/>
    <w:rsid w:val="003966B3"/>
    <w:rsid w:val="003B7B43"/>
    <w:rsid w:val="003B7B91"/>
    <w:rsid w:val="003C06CB"/>
    <w:rsid w:val="003C23D0"/>
    <w:rsid w:val="003C3E0D"/>
    <w:rsid w:val="003C6905"/>
    <w:rsid w:val="003D15ED"/>
    <w:rsid w:val="003D44CB"/>
    <w:rsid w:val="003E1DC2"/>
    <w:rsid w:val="003E2A7D"/>
    <w:rsid w:val="003E7747"/>
    <w:rsid w:val="003E7D53"/>
    <w:rsid w:val="003F2B4D"/>
    <w:rsid w:val="00404AD6"/>
    <w:rsid w:val="004128D9"/>
    <w:rsid w:val="00413576"/>
    <w:rsid w:val="004148E1"/>
    <w:rsid w:val="00427433"/>
    <w:rsid w:val="004301E3"/>
    <w:rsid w:val="00437F5F"/>
    <w:rsid w:val="004476B5"/>
    <w:rsid w:val="004626D3"/>
    <w:rsid w:val="0046560F"/>
    <w:rsid w:val="00470066"/>
    <w:rsid w:val="00473EAC"/>
    <w:rsid w:val="004868DA"/>
    <w:rsid w:val="00487592"/>
    <w:rsid w:val="004911B8"/>
    <w:rsid w:val="004A4871"/>
    <w:rsid w:val="004B0BA9"/>
    <w:rsid w:val="004B31C0"/>
    <w:rsid w:val="004C45C4"/>
    <w:rsid w:val="004D6FB6"/>
    <w:rsid w:val="004D78F7"/>
    <w:rsid w:val="004E0CC3"/>
    <w:rsid w:val="004E4CE1"/>
    <w:rsid w:val="004E4F95"/>
    <w:rsid w:val="004E594D"/>
    <w:rsid w:val="004E694A"/>
    <w:rsid w:val="004F117F"/>
    <w:rsid w:val="004F543E"/>
    <w:rsid w:val="004F6E0E"/>
    <w:rsid w:val="004F6E3E"/>
    <w:rsid w:val="00500121"/>
    <w:rsid w:val="00501766"/>
    <w:rsid w:val="005034B4"/>
    <w:rsid w:val="005215E0"/>
    <w:rsid w:val="00526D9B"/>
    <w:rsid w:val="00531456"/>
    <w:rsid w:val="00542EC7"/>
    <w:rsid w:val="005461D0"/>
    <w:rsid w:val="00547FDF"/>
    <w:rsid w:val="00553DD6"/>
    <w:rsid w:val="00555BAC"/>
    <w:rsid w:val="00556125"/>
    <w:rsid w:val="0056052D"/>
    <w:rsid w:val="005612AC"/>
    <w:rsid w:val="005708D8"/>
    <w:rsid w:val="00576F4B"/>
    <w:rsid w:val="00580CC6"/>
    <w:rsid w:val="0058152A"/>
    <w:rsid w:val="00597104"/>
    <w:rsid w:val="005A3026"/>
    <w:rsid w:val="005B044C"/>
    <w:rsid w:val="005B0C4E"/>
    <w:rsid w:val="005B4F9F"/>
    <w:rsid w:val="005B4FF5"/>
    <w:rsid w:val="005B6F0A"/>
    <w:rsid w:val="005B7B1B"/>
    <w:rsid w:val="005C6DFC"/>
    <w:rsid w:val="005D1BD1"/>
    <w:rsid w:val="005D7AD4"/>
    <w:rsid w:val="005E273B"/>
    <w:rsid w:val="005E3CD6"/>
    <w:rsid w:val="005E432C"/>
    <w:rsid w:val="005E43D4"/>
    <w:rsid w:val="005F0D8B"/>
    <w:rsid w:val="005F51CB"/>
    <w:rsid w:val="006055FC"/>
    <w:rsid w:val="00606DE8"/>
    <w:rsid w:val="00611935"/>
    <w:rsid w:val="006120ED"/>
    <w:rsid w:val="00625530"/>
    <w:rsid w:val="00633BA7"/>
    <w:rsid w:val="006366A4"/>
    <w:rsid w:val="00636937"/>
    <w:rsid w:val="006375AB"/>
    <w:rsid w:val="006437AC"/>
    <w:rsid w:val="00646B1F"/>
    <w:rsid w:val="00657BBD"/>
    <w:rsid w:val="00657BE0"/>
    <w:rsid w:val="006672DC"/>
    <w:rsid w:val="00667B4B"/>
    <w:rsid w:val="00671D9F"/>
    <w:rsid w:val="00681F55"/>
    <w:rsid w:val="00683BF3"/>
    <w:rsid w:val="006943BB"/>
    <w:rsid w:val="0069692D"/>
    <w:rsid w:val="006A0685"/>
    <w:rsid w:val="006A45F1"/>
    <w:rsid w:val="006A6CE8"/>
    <w:rsid w:val="006B1A0E"/>
    <w:rsid w:val="006B50F7"/>
    <w:rsid w:val="006B7259"/>
    <w:rsid w:val="006C003F"/>
    <w:rsid w:val="006C177F"/>
    <w:rsid w:val="006C4AB5"/>
    <w:rsid w:val="006C4E43"/>
    <w:rsid w:val="006D1685"/>
    <w:rsid w:val="006D2C44"/>
    <w:rsid w:val="006E2BF6"/>
    <w:rsid w:val="006E621C"/>
    <w:rsid w:val="006F6820"/>
    <w:rsid w:val="006F762D"/>
    <w:rsid w:val="00703060"/>
    <w:rsid w:val="00703CEB"/>
    <w:rsid w:val="00704FB7"/>
    <w:rsid w:val="00714C6C"/>
    <w:rsid w:val="007159E4"/>
    <w:rsid w:val="0073094E"/>
    <w:rsid w:val="00730C4E"/>
    <w:rsid w:val="00731153"/>
    <w:rsid w:val="00732267"/>
    <w:rsid w:val="00734DBE"/>
    <w:rsid w:val="00736FC6"/>
    <w:rsid w:val="00737A4A"/>
    <w:rsid w:val="00740199"/>
    <w:rsid w:val="00741D65"/>
    <w:rsid w:val="007431E4"/>
    <w:rsid w:val="007457B6"/>
    <w:rsid w:val="00753EB7"/>
    <w:rsid w:val="00754B8C"/>
    <w:rsid w:val="00773369"/>
    <w:rsid w:val="0078631D"/>
    <w:rsid w:val="00795B7B"/>
    <w:rsid w:val="00795F6B"/>
    <w:rsid w:val="00797B32"/>
    <w:rsid w:val="007A12E2"/>
    <w:rsid w:val="007A4150"/>
    <w:rsid w:val="007B03F9"/>
    <w:rsid w:val="007B69DD"/>
    <w:rsid w:val="007D0623"/>
    <w:rsid w:val="007D20DA"/>
    <w:rsid w:val="007D2198"/>
    <w:rsid w:val="007D33F3"/>
    <w:rsid w:val="007E22B8"/>
    <w:rsid w:val="007F0D37"/>
    <w:rsid w:val="007F2230"/>
    <w:rsid w:val="007F4A48"/>
    <w:rsid w:val="007F5A58"/>
    <w:rsid w:val="007F5F3F"/>
    <w:rsid w:val="00801D3B"/>
    <w:rsid w:val="00805E3A"/>
    <w:rsid w:val="00806609"/>
    <w:rsid w:val="00810C38"/>
    <w:rsid w:val="00813585"/>
    <w:rsid w:val="00815F3C"/>
    <w:rsid w:val="008166B1"/>
    <w:rsid w:val="00844514"/>
    <w:rsid w:val="00854629"/>
    <w:rsid w:val="008550E8"/>
    <w:rsid w:val="00855BEE"/>
    <w:rsid w:val="008564C8"/>
    <w:rsid w:val="008630CF"/>
    <w:rsid w:val="00863371"/>
    <w:rsid w:val="008726A1"/>
    <w:rsid w:val="008748B5"/>
    <w:rsid w:val="008770A7"/>
    <w:rsid w:val="0088104C"/>
    <w:rsid w:val="00883AC9"/>
    <w:rsid w:val="00884126"/>
    <w:rsid w:val="00891026"/>
    <w:rsid w:val="00893E06"/>
    <w:rsid w:val="008940DA"/>
    <w:rsid w:val="00895041"/>
    <w:rsid w:val="0089646E"/>
    <w:rsid w:val="00896584"/>
    <w:rsid w:val="008A33FA"/>
    <w:rsid w:val="008A4B2B"/>
    <w:rsid w:val="008B28F8"/>
    <w:rsid w:val="008B2D76"/>
    <w:rsid w:val="008B3B47"/>
    <w:rsid w:val="008B7AD5"/>
    <w:rsid w:val="008C0C26"/>
    <w:rsid w:val="008C161C"/>
    <w:rsid w:val="008C2113"/>
    <w:rsid w:val="008C2A86"/>
    <w:rsid w:val="008C5A4C"/>
    <w:rsid w:val="008C6967"/>
    <w:rsid w:val="008D3C56"/>
    <w:rsid w:val="008E06C4"/>
    <w:rsid w:val="008E2317"/>
    <w:rsid w:val="008E39B9"/>
    <w:rsid w:val="008F0A8C"/>
    <w:rsid w:val="008F64A4"/>
    <w:rsid w:val="008F657D"/>
    <w:rsid w:val="008F7700"/>
    <w:rsid w:val="00902626"/>
    <w:rsid w:val="009072DB"/>
    <w:rsid w:val="0091156C"/>
    <w:rsid w:val="00913311"/>
    <w:rsid w:val="00915D82"/>
    <w:rsid w:val="0091651B"/>
    <w:rsid w:val="0092194E"/>
    <w:rsid w:val="00922D6B"/>
    <w:rsid w:val="00925068"/>
    <w:rsid w:val="00926205"/>
    <w:rsid w:val="00927E35"/>
    <w:rsid w:val="00933D78"/>
    <w:rsid w:val="009369B9"/>
    <w:rsid w:val="00942052"/>
    <w:rsid w:val="009423E6"/>
    <w:rsid w:val="00945164"/>
    <w:rsid w:val="009533D8"/>
    <w:rsid w:val="009543D3"/>
    <w:rsid w:val="0095744D"/>
    <w:rsid w:val="00975369"/>
    <w:rsid w:val="00976403"/>
    <w:rsid w:val="00976806"/>
    <w:rsid w:val="00982E5D"/>
    <w:rsid w:val="00984223"/>
    <w:rsid w:val="009A20A3"/>
    <w:rsid w:val="009B1D32"/>
    <w:rsid w:val="009B2260"/>
    <w:rsid w:val="009C0E30"/>
    <w:rsid w:val="009C1520"/>
    <w:rsid w:val="009D1CC6"/>
    <w:rsid w:val="009D1D44"/>
    <w:rsid w:val="009F29FB"/>
    <w:rsid w:val="009F4532"/>
    <w:rsid w:val="009F6C6F"/>
    <w:rsid w:val="009F7269"/>
    <w:rsid w:val="00A0367E"/>
    <w:rsid w:val="00A04254"/>
    <w:rsid w:val="00A05D64"/>
    <w:rsid w:val="00A062DA"/>
    <w:rsid w:val="00A06B1F"/>
    <w:rsid w:val="00A10626"/>
    <w:rsid w:val="00A11226"/>
    <w:rsid w:val="00A11919"/>
    <w:rsid w:val="00A17A9C"/>
    <w:rsid w:val="00A23806"/>
    <w:rsid w:val="00A25511"/>
    <w:rsid w:val="00A25B88"/>
    <w:rsid w:val="00A300B5"/>
    <w:rsid w:val="00A32334"/>
    <w:rsid w:val="00A367F3"/>
    <w:rsid w:val="00A37BEC"/>
    <w:rsid w:val="00A435FB"/>
    <w:rsid w:val="00A446E6"/>
    <w:rsid w:val="00A53D36"/>
    <w:rsid w:val="00A578B3"/>
    <w:rsid w:val="00A57B94"/>
    <w:rsid w:val="00A6038E"/>
    <w:rsid w:val="00A71438"/>
    <w:rsid w:val="00A71FE9"/>
    <w:rsid w:val="00A73243"/>
    <w:rsid w:val="00A738A1"/>
    <w:rsid w:val="00A73A4C"/>
    <w:rsid w:val="00A81F96"/>
    <w:rsid w:val="00A866B3"/>
    <w:rsid w:val="00A93BCB"/>
    <w:rsid w:val="00AA34E0"/>
    <w:rsid w:val="00AB6AED"/>
    <w:rsid w:val="00AD25B7"/>
    <w:rsid w:val="00AD357A"/>
    <w:rsid w:val="00AD359D"/>
    <w:rsid w:val="00AD3BAE"/>
    <w:rsid w:val="00AD46E7"/>
    <w:rsid w:val="00AE03D9"/>
    <w:rsid w:val="00AE1743"/>
    <w:rsid w:val="00AE210A"/>
    <w:rsid w:val="00AE48AB"/>
    <w:rsid w:val="00AE62D7"/>
    <w:rsid w:val="00AE7297"/>
    <w:rsid w:val="00AE782B"/>
    <w:rsid w:val="00AF0DF9"/>
    <w:rsid w:val="00AF35DD"/>
    <w:rsid w:val="00AF62EE"/>
    <w:rsid w:val="00AF6685"/>
    <w:rsid w:val="00B006A8"/>
    <w:rsid w:val="00B00C6B"/>
    <w:rsid w:val="00B00D1E"/>
    <w:rsid w:val="00B03020"/>
    <w:rsid w:val="00B05EDF"/>
    <w:rsid w:val="00B23952"/>
    <w:rsid w:val="00B26B36"/>
    <w:rsid w:val="00B315A8"/>
    <w:rsid w:val="00B339A8"/>
    <w:rsid w:val="00B422DF"/>
    <w:rsid w:val="00B61BB7"/>
    <w:rsid w:val="00B64AC0"/>
    <w:rsid w:val="00B656CD"/>
    <w:rsid w:val="00B66FDD"/>
    <w:rsid w:val="00B71259"/>
    <w:rsid w:val="00B71452"/>
    <w:rsid w:val="00B71851"/>
    <w:rsid w:val="00B721DD"/>
    <w:rsid w:val="00B73374"/>
    <w:rsid w:val="00B73FF0"/>
    <w:rsid w:val="00B81ED4"/>
    <w:rsid w:val="00B8540D"/>
    <w:rsid w:val="00B90DFC"/>
    <w:rsid w:val="00B92EB2"/>
    <w:rsid w:val="00B97DAF"/>
    <w:rsid w:val="00BA51E6"/>
    <w:rsid w:val="00BB15C3"/>
    <w:rsid w:val="00BC461F"/>
    <w:rsid w:val="00BD6364"/>
    <w:rsid w:val="00BD6966"/>
    <w:rsid w:val="00BE3344"/>
    <w:rsid w:val="00BE77A5"/>
    <w:rsid w:val="00BF1083"/>
    <w:rsid w:val="00BF1692"/>
    <w:rsid w:val="00BF1698"/>
    <w:rsid w:val="00C0118C"/>
    <w:rsid w:val="00C026BA"/>
    <w:rsid w:val="00C03A2E"/>
    <w:rsid w:val="00C059F4"/>
    <w:rsid w:val="00C05BE2"/>
    <w:rsid w:val="00C07E62"/>
    <w:rsid w:val="00C16E3E"/>
    <w:rsid w:val="00C2451C"/>
    <w:rsid w:val="00C3615C"/>
    <w:rsid w:val="00C3708A"/>
    <w:rsid w:val="00C441B6"/>
    <w:rsid w:val="00C443C0"/>
    <w:rsid w:val="00C514E2"/>
    <w:rsid w:val="00C51B08"/>
    <w:rsid w:val="00C539C3"/>
    <w:rsid w:val="00C55FC3"/>
    <w:rsid w:val="00C60E1D"/>
    <w:rsid w:val="00C645A5"/>
    <w:rsid w:val="00C66C0F"/>
    <w:rsid w:val="00C70B60"/>
    <w:rsid w:val="00C71E96"/>
    <w:rsid w:val="00C75E33"/>
    <w:rsid w:val="00C82196"/>
    <w:rsid w:val="00C82D46"/>
    <w:rsid w:val="00C91CEF"/>
    <w:rsid w:val="00C9601D"/>
    <w:rsid w:val="00C967D9"/>
    <w:rsid w:val="00CA2F0C"/>
    <w:rsid w:val="00CB7C02"/>
    <w:rsid w:val="00CC2146"/>
    <w:rsid w:val="00CC2E23"/>
    <w:rsid w:val="00CD5FE2"/>
    <w:rsid w:val="00CD6535"/>
    <w:rsid w:val="00CE1F80"/>
    <w:rsid w:val="00CF03DC"/>
    <w:rsid w:val="00CF5232"/>
    <w:rsid w:val="00CF55C4"/>
    <w:rsid w:val="00D06375"/>
    <w:rsid w:val="00D25777"/>
    <w:rsid w:val="00D35206"/>
    <w:rsid w:val="00D37AE3"/>
    <w:rsid w:val="00D45018"/>
    <w:rsid w:val="00D5350F"/>
    <w:rsid w:val="00D53E7B"/>
    <w:rsid w:val="00D64FB5"/>
    <w:rsid w:val="00D769E1"/>
    <w:rsid w:val="00D83E8D"/>
    <w:rsid w:val="00D90CA7"/>
    <w:rsid w:val="00D97C4D"/>
    <w:rsid w:val="00DA06FB"/>
    <w:rsid w:val="00DA1AA0"/>
    <w:rsid w:val="00DA4594"/>
    <w:rsid w:val="00DA4962"/>
    <w:rsid w:val="00DA5EA3"/>
    <w:rsid w:val="00DB7CFA"/>
    <w:rsid w:val="00DC5544"/>
    <w:rsid w:val="00DC7847"/>
    <w:rsid w:val="00DE0B77"/>
    <w:rsid w:val="00DF294B"/>
    <w:rsid w:val="00DF3274"/>
    <w:rsid w:val="00E06889"/>
    <w:rsid w:val="00E12B14"/>
    <w:rsid w:val="00E131B5"/>
    <w:rsid w:val="00E13A54"/>
    <w:rsid w:val="00E14A99"/>
    <w:rsid w:val="00E176B3"/>
    <w:rsid w:val="00E2134E"/>
    <w:rsid w:val="00E42426"/>
    <w:rsid w:val="00E50551"/>
    <w:rsid w:val="00E56514"/>
    <w:rsid w:val="00E71F86"/>
    <w:rsid w:val="00E74975"/>
    <w:rsid w:val="00E824B8"/>
    <w:rsid w:val="00E91349"/>
    <w:rsid w:val="00E94212"/>
    <w:rsid w:val="00E95A78"/>
    <w:rsid w:val="00EA12FA"/>
    <w:rsid w:val="00EA4E70"/>
    <w:rsid w:val="00EB3F23"/>
    <w:rsid w:val="00EB70A4"/>
    <w:rsid w:val="00EB72E3"/>
    <w:rsid w:val="00EC3AF8"/>
    <w:rsid w:val="00ED055A"/>
    <w:rsid w:val="00EE0AA0"/>
    <w:rsid w:val="00EE7F42"/>
    <w:rsid w:val="00EF1226"/>
    <w:rsid w:val="00EF1F1C"/>
    <w:rsid w:val="00EF2A2F"/>
    <w:rsid w:val="00EF4915"/>
    <w:rsid w:val="00F079C4"/>
    <w:rsid w:val="00F11C9D"/>
    <w:rsid w:val="00F1299E"/>
    <w:rsid w:val="00F22499"/>
    <w:rsid w:val="00F26931"/>
    <w:rsid w:val="00F3320D"/>
    <w:rsid w:val="00F374D5"/>
    <w:rsid w:val="00F37969"/>
    <w:rsid w:val="00F37AE3"/>
    <w:rsid w:val="00F40B2D"/>
    <w:rsid w:val="00F40C2E"/>
    <w:rsid w:val="00F41763"/>
    <w:rsid w:val="00F41AF2"/>
    <w:rsid w:val="00F4247B"/>
    <w:rsid w:val="00F4504E"/>
    <w:rsid w:val="00F737C5"/>
    <w:rsid w:val="00F809B1"/>
    <w:rsid w:val="00F833CB"/>
    <w:rsid w:val="00F86618"/>
    <w:rsid w:val="00F91066"/>
    <w:rsid w:val="00F91E01"/>
    <w:rsid w:val="00F92F3D"/>
    <w:rsid w:val="00F95EA5"/>
    <w:rsid w:val="00F9651F"/>
    <w:rsid w:val="00FA3DB7"/>
    <w:rsid w:val="00FA4121"/>
    <w:rsid w:val="00FA71F6"/>
    <w:rsid w:val="00FC1B48"/>
    <w:rsid w:val="00FC4AEF"/>
    <w:rsid w:val="00FC7F5B"/>
    <w:rsid w:val="00FD11D8"/>
    <w:rsid w:val="00FD2EC6"/>
    <w:rsid w:val="00FE0CC5"/>
    <w:rsid w:val="00FF2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character" w:customStyle="1" w:styleId="SCREENChar">
    <w:name w:val="SCREEN Char"/>
    <w:basedOn w:val="DefaultParagraphFont"/>
    <w:link w:val="SCREEN"/>
    <w:locked/>
    <w:rsid w:val="00C3708A"/>
    <w:rPr>
      <w:rFonts w:ascii="Courier New" w:eastAsia="Times New Roman" w:hAnsi="Courier New" w:cs="Times New Roman"/>
      <w:sz w:val="18"/>
      <w:szCs w:val="20"/>
    </w:rPr>
  </w:style>
  <w:style w:type="paragraph" w:customStyle="1" w:styleId="SCREEN">
    <w:name w:val="SCREEN"/>
    <w:basedOn w:val="Normal"/>
    <w:link w:val="SCREENChar"/>
    <w:rsid w:val="00C3708A"/>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paragraph" w:customStyle="1" w:styleId="BodyTextNumbered1">
    <w:name w:val="Body Text Numbered 1"/>
    <w:rsid w:val="00A11919"/>
    <w:pPr>
      <w:numPr>
        <w:numId w:val="20"/>
      </w:numPr>
      <w:spacing w:before="60" w:after="60" w:line="240" w:lineRule="auto"/>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685723">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4156</Words>
  <Characters>23693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2018-02-15T18:17:00Z</dcterms:created>
  <dcterms:modified xsi:type="dcterms:W3CDTF">2018-02-15T18:17:00Z</dcterms:modified>
</cp:coreProperties>
</file>